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316"/>
        <w:gridCol w:w="4217"/>
      </w:tblGrid>
      <w:tr w:rsidR="006C5B5F" w:rsidRPr="00CD6EC5" w14:paraId="08DC9A58" w14:textId="77777777" w:rsidTr="009C656D">
        <w:trPr>
          <w:trHeight w:val="1693"/>
        </w:trPr>
        <w:tc>
          <w:tcPr>
            <w:tcW w:w="4928" w:type="dxa"/>
            <w:gridSpan w:val="2"/>
          </w:tcPr>
          <w:p w14:paraId="08DC9A50"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08DC9A73" wp14:editId="08DC9A7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08DC9A57" w14:textId="77777777" w:rsidR="006C5B5F" w:rsidRPr="00CD6EC5" w:rsidRDefault="006C5B5F" w:rsidP="00474BAD">
            <w:pPr>
              <w:ind w:left="-69"/>
              <w:jc w:val="right"/>
              <w:rPr>
                <w:rFonts w:ascii="Times New Roman" w:hAnsi="Times New Roman" w:cs="Times New Roman"/>
                <w:sz w:val="24"/>
                <w:szCs w:val="24"/>
              </w:rPr>
            </w:pPr>
          </w:p>
        </w:tc>
      </w:tr>
      <w:tr w:rsidR="006C5B5F" w:rsidRPr="00CD6EC5" w14:paraId="08DC9A5E" w14:textId="77777777" w:rsidTr="009C656D">
        <w:trPr>
          <w:trHeight w:val="1848"/>
        </w:trPr>
        <w:tc>
          <w:tcPr>
            <w:tcW w:w="4928" w:type="dxa"/>
            <w:gridSpan w:val="2"/>
          </w:tcPr>
          <w:p w14:paraId="08DC9A59"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83" w:type="dxa"/>
          </w:tcPr>
          <w:p w14:paraId="08DC9A5A" w14:textId="77777777" w:rsidR="006C5B5F" w:rsidRPr="00CD6EC5" w:rsidRDefault="006C5B5F" w:rsidP="0089567D">
            <w:pPr>
              <w:ind w:left="-69"/>
              <w:jc w:val="right"/>
              <w:rPr>
                <w:rFonts w:ascii="Times New Roman" w:hAnsi="Times New Roman" w:cs="Times New Roman"/>
                <w:sz w:val="24"/>
                <w:szCs w:val="24"/>
              </w:rPr>
            </w:pPr>
          </w:p>
          <w:p w14:paraId="08DC9A5B" w14:textId="77777777" w:rsidR="002B6007" w:rsidRPr="00CD6EC5" w:rsidRDefault="002B6007" w:rsidP="0089567D">
            <w:pPr>
              <w:ind w:left="-69"/>
              <w:jc w:val="right"/>
              <w:rPr>
                <w:rFonts w:ascii="Times New Roman" w:hAnsi="Times New Roman" w:cs="Times New Roman"/>
                <w:sz w:val="24"/>
                <w:szCs w:val="24"/>
              </w:rPr>
            </w:pPr>
          </w:p>
          <w:p w14:paraId="08DC9A5C" w14:textId="77777777" w:rsidR="002B6007" w:rsidRPr="00CD6EC5" w:rsidRDefault="002B6007" w:rsidP="0089567D">
            <w:pPr>
              <w:ind w:left="-69"/>
              <w:jc w:val="right"/>
              <w:rPr>
                <w:rFonts w:ascii="Times New Roman" w:hAnsi="Times New Roman" w:cs="Times New Roman"/>
                <w:sz w:val="24"/>
                <w:szCs w:val="24"/>
              </w:rPr>
            </w:pPr>
          </w:p>
          <w:p w14:paraId="16DE4E57" w14:textId="7E781F81" w:rsidR="006E4E5A" w:rsidRDefault="006E4E5A" w:rsidP="0089567D">
            <w:pPr>
              <w:ind w:left="-69"/>
              <w:jc w:val="right"/>
              <w:rPr>
                <w:rFonts w:ascii="Times New Roman" w:hAnsi="Times New Roman" w:cs="Times New Roman"/>
                <w:sz w:val="24"/>
                <w:szCs w:val="24"/>
              </w:rPr>
            </w:pPr>
            <w:r>
              <w:rPr>
                <w:rFonts w:ascii="Times New Roman" w:hAnsi="Times New Roman" w:cs="Times New Roman"/>
                <w:sz w:val="24"/>
                <w:szCs w:val="24"/>
              </w:rPr>
              <w:t>14.02.2023 nr 1-3/29</w:t>
            </w:r>
          </w:p>
          <w:p w14:paraId="08DC9A5D" w14:textId="43B4EE81" w:rsidR="005006E2" w:rsidRPr="00CD6EC5" w:rsidRDefault="005006E2" w:rsidP="0089567D">
            <w:pPr>
              <w:ind w:left="-69"/>
              <w:jc w:val="right"/>
              <w:rPr>
                <w:rFonts w:ascii="Times New Roman" w:hAnsi="Times New Roman" w:cs="Times New Roman"/>
                <w:sz w:val="24"/>
                <w:szCs w:val="24"/>
              </w:rPr>
            </w:pPr>
            <w:r>
              <w:rPr>
                <w:rFonts w:ascii="Times New Roman" w:hAnsi="Times New Roman" w:cs="Times New Roman"/>
                <w:sz w:val="24"/>
                <w:szCs w:val="24"/>
              </w:rPr>
              <w:t>muudetud siseministri … käskkirjaga nr …</w:t>
            </w:r>
          </w:p>
        </w:tc>
      </w:tr>
      <w:tr w:rsidR="001A4AAD" w:rsidRPr="00CD6EC5" w14:paraId="08DC9A61" w14:textId="77777777" w:rsidTr="003F214D">
        <w:trPr>
          <w:trHeight w:val="2561"/>
        </w:trPr>
        <w:tc>
          <w:tcPr>
            <w:tcW w:w="4605" w:type="dxa"/>
          </w:tcPr>
          <w:p w14:paraId="08DC9A5F" w14:textId="1907A5B9" w:rsidR="001A4AAD" w:rsidRPr="002311CE" w:rsidRDefault="005006E2" w:rsidP="002311CE">
            <w:pPr>
              <w:ind w:left="-105"/>
              <w:rPr>
                <w:rFonts w:ascii="Times New Roman" w:hAnsi="Times New Roman" w:cs="Times New Roman"/>
                <w:b/>
                <w:sz w:val="24"/>
                <w:szCs w:val="24"/>
              </w:rPr>
            </w:pPr>
            <w:r>
              <w:rPr>
                <w:rFonts w:ascii="Times New Roman" w:hAnsi="Times New Roman" w:cs="Times New Roman"/>
                <w:b/>
                <w:sz w:val="24"/>
                <w:szCs w:val="24"/>
              </w:rPr>
              <w:t>Siseministri 14. veebruari 2023. a käskkirja nr 1-3/29 „</w:t>
            </w:r>
            <w:r w:rsidR="003F214D" w:rsidRPr="003F214D">
              <w:rPr>
                <w:rFonts w:ascii="Times New Roman" w:hAnsi="Times New Roman" w:cs="Times New Roman"/>
                <w:b/>
                <w:sz w:val="24"/>
                <w:szCs w:val="24"/>
              </w:rPr>
              <w:t>Asjakohase varustuse uuendamise ja kasutamise kaudu Euroopa piiri- ja rannikuvalve toetamine vä</w:t>
            </w:r>
            <w:r w:rsidR="003F214D">
              <w:rPr>
                <w:rFonts w:ascii="Times New Roman" w:hAnsi="Times New Roman" w:cs="Times New Roman"/>
                <w:b/>
                <w:sz w:val="24"/>
                <w:szCs w:val="24"/>
              </w:rPr>
              <w:t>l</w:t>
            </w:r>
            <w:r w:rsidR="003F214D" w:rsidRPr="003F214D">
              <w:rPr>
                <w:rFonts w:ascii="Times New Roman" w:hAnsi="Times New Roman" w:cs="Times New Roman"/>
                <w:b/>
                <w:sz w:val="24"/>
                <w:szCs w:val="24"/>
              </w:rPr>
              <w:t>ispiiridel tõhusa Euroopa integreeritud piirihalduse rakendamisel“ toetuse andmise tingimused“ muutmine</w:t>
            </w:r>
          </w:p>
        </w:tc>
        <w:tc>
          <w:tcPr>
            <w:tcW w:w="4606" w:type="dxa"/>
            <w:gridSpan w:val="2"/>
          </w:tcPr>
          <w:p w14:paraId="08DC9A60" w14:textId="77777777" w:rsidR="001A4AAD" w:rsidRPr="00CD6EC5" w:rsidRDefault="001A4AAD" w:rsidP="0089567D">
            <w:pPr>
              <w:rPr>
                <w:rFonts w:ascii="Times New Roman" w:hAnsi="Times New Roman" w:cs="Times New Roman"/>
                <w:sz w:val="24"/>
                <w:szCs w:val="24"/>
              </w:rPr>
            </w:pPr>
          </w:p>
        </w:tc>
      </w:tr>
    </w:tbl>
    <w:p w14:paraId="08DC9A62" w14:textId="77777777" w:rsidR="005442C4" w:rsidRPr="00CD6EC5" w:rsidRDefault="005442C4" w:rsidP="007D2708">
      <w:pPr>
        <w:spacing w:after="0" w:line="240" w:lineRule="auto"/>
        <w:ind w:left="0"/>
        <w:jc w:val="both"/>
        <w:rPr>
          <w:rFonts w:ascii="Times New Roman" w:hAnsi="Times New Roman" w:cs="Times New Roman"/>
          <w:sz w:val="24"/>
          <w:szCs w:val="24"/>
        </w:rPr>
      </w:pPr>
    </w:p>
    <w:p w14:paraId="08DC9A63" w14:textId="6717DB72" w:rsidR="00AF5F00" w:rsidRDefault="00AF5F00" w:rsidP="007D2708">
      <w:pPr>
        <w:spacing w:after="0" w:line="240" w:lineRule="auto"/>
        <w:ind w:left="0"/>
        <w:jc w:val="both"/>
        <w:rPr>
          <w:rFonts w:ascii="Times New Roman" w:hAnsi="Times New Roman" w:cs="Times New Roman"/>
          <w:sz w:val="24"/>
          <w:szCs w:val="24"/>
        </w:rPr>
      </w:pPr>
    </w:p>
    <w:p w14:paraId="194A8573" w14:textId="77777777" w:rsidR="00AE19BC" w:rsidRPr="00CD6EC5" w:rsidRDefault="00AE19BC" w:rsidP="007D2708">
      <w:pPr>
        <w:spacing w:after="0" w:line="240" w:lineRule="auto"/>
        <w:ind w:left="0"/>
        <w:jc w:val="both"/>
        <w:rPr>
          <w:rFonts w:ascii="Times New Roman" w:hAnsi="Times New Roman" w:cs="Times New Roman"/>
          <w:sz w:val="24"/>
          <w:szCs w:val="24"/>
        </w:rPr>
      </w:pPr>
    </w:p>
    <w:p w14:paraId="286C7CB7" w14:textId="77777777" w:rsidR="00474BAD" w:rsidRDefault="00474BAD" w:rsidP="00474BAD">
      <w:pPr>
        <w:spacing w:after="0" w:line="240" w:lineRule="auto"/>
        <w:ind w:left="0"/>
        <w:jc w:val="both"/>
        <w:rPr>
          <w:rFonts w:ascii="Times New Roman" w:hAnsi="Times New Roman" w:cs="Times New Roman"/>
        </w:rPr>
      </w:pPr>
      <w:r w:rsidRPr="00117B61">
        <w:rPr>
          <w:rFonts w:ascii="Times New Roman" w:hAnsi="Times New Roman" w:cs="Times New Roman"/>
        </w:rPr>
        <w:fldChar w:fldCharType="begin"/>
      </w:r>
      <w:r w:rsidRPr="00117B61">
        <w:rPr>
          <w:rFonts w:ascii="Times New Roman" w:eastAsia="Times New Roman" w:hAnsi="Times New Roman" w:cs="Times New Roman"/>
          <w:color w:val="000000" w:themeColor="text1"/>
          <w:sz w:val="24"/>
          <w:szCs w:val="24"/>
        </w:rPr>
        <w:instrText xml:space="preserve"> TOC \o "1-3" \h \z \u </w:instrText>
      </w:r>
      <w:r w:rsidRPr="00117B61">
        <w:rPr>
          <w:rFonts w:ascii="Times New Roman" w:hAnsi="Times New Roman" w:cs="Times New Roman"/>
        </w:rPr>
        <w:fldChar w:fldCharType="end"/>
      </w:r>
      <w:r w:rsidRPr="00117B61">
        <w:rPr>
          <w:rFonts w:ascii="Times New Roman" w:eastAsia="Times New Roman" w:hAnsi="Times New Roman" w:cs="Times New Roman"/>
          <w:color w:val="000000" w:themeColor="text1"/>
          <w:sz w:val="24"/>
          <w:szCs w:val="24"/>
        </w:rPr>
        <w:t xml:space="preserve">Käskkiri kehtestatakse perioodi 2021–2027 Euroopa Liidu ühtekuuluvus- ja </w:t>
      </w:r>
      <w:proofErr w:type="spellStart"/>
      <w:r w:rsidRPr="00117B61">
        <w:rPr>
          <w:rFonts w:ascii="Times New Roman" w:eastAsia="Times New Roman" w:hAnsi="Times New Roman" w:cs="Times New Roman"/>
          <w:color w:val="000000" w:themeColor="text1"/>
          <w:sz w:val="24"/>
          <w:szCs w:val="24"/>
        </w:rPr>
        <w:t>siseturvalisuspoliitika</w:t>
      </w:r>
      <w:proofErr w:type="spellEnd"/>
      <w:r w:rsidRPr="00117B61">
        <w:rPr>
          <w:rFonts w:ascii="Times New Roman" w:eastAsia="Times New Roman" w:hAnsi="Times New Roman" w:cs="Times New Roman"/>
          <w:color w:val="000000" w:themeColor="text1"/>
          <w:sz w:val="24"/>
          <w:szCs w:val="24"/>
        </w:rPr>
        <w:t xml:space="preserve"> fondide rakendamise seaduse § 10 lõigete 2 ja 4 alusel.</w:t>
      </w:r>
    </w:p>
    <w:p w14:paraId="08DC9A64" w14:textId="35A224DA" w:rsidR="00AF5F00" w:rsidRPr="00CD6EC5" w:rsidRDefault="00AF5F00" w:rsidP="007D2708">
      <w:pPr>
        <w:spacing w:after="0" w:line="240" w:lineRule="auto"/>
        <w:ind w:left="0"/>
        <w:jc w:val="both"/>
        <w:rPr>
          <w:rFonts w:ascii="Times New Roman" w:hAnsi="Times New Roman" w:cs="Times New Roman"/>
          <w:sz w:val="24"/>
          <w:szCs w:val="24"/>
        </w:rPr>
      </w:pPr>
    </w:p>
    <w:p w14:paraId="08DC9A65"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17270DA7" w14:textId="77777777" w:rsidR="00474BAD" w:rsidRPr="00117B61" w:rsidRDefault="00474BAD" w:rsidP="00474BAD">
      <w:pPr>
        <w:spacing w:after="0"/>
        <w:ind w:left="0"/>
        <w:rPr>
          <w:rFonts w:ascii="Times New Roman" w:hAnsi="Times New Roman" w:cs="Times New Roman"/>
          <w:b/>
          <w:sz w:val="24"/>
          <w:szCs w:val="24"/>
        </w:rPr>
      </w:pPr>
      <w:r w:rsidRPr="00117B61">
        <w:rPr>
          <w:rFonts w:ascii="Times New Roman" w:hAnsi="Times New Roman" w:cs="Times New Roman"/>
          <w:b/>
          <w:sz w:val="24"/>
          <w:szCs w:val="24"/>
        </w:rPr>
        <w:t xml:space="preserve">Toetuse andmise tingimuste abikõlblikkuse periood </w:t>
      </w:r>
    </w:p>
    <w:p w14:paraId="50438739" w14:textId="7CA0AC1D" w:rsidR="00474BAD"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01.01.202</w:t>
      </w:r>
      <w:r w:rsidR="006C76BD">
        <w:rPr>
          <w:rFonts w:ascii="Times New Roman" w:hAnsi="Times New Roman" w:cs="Times New Roman"/>
          <w:sz w:val="24"/>
          <w:szCs w:val="24"/>
        </w:rPr>
        <w:t>3</w:t>
      </w:r>
      <w:r w:rsidRPr="00117B61">
        <w:rPr>
          <w:rFonts w:ascii="Times New Roman" w:hAnsi="Times New Roman" w:cs="Times New Roman"/>
          <w:sz w:val="24"/>
          <w:szCs w:val="24"/>
        </w:rPr>
        <w:t>–</w:t>
      </w:r>
      <w:r w:rsidRPr="008B6431">
        <w:rPr>
          <w:rFonts w:ascii="Times New Roman" w:hAnsi="Times New Roman" w:cs="Times New Roman"/>
          <w:sz w:val="24"/>
          <w:szCs w:val="24"/>
        </w:rPr>
        <w:t>31.</w:t>
      </w:r>
      <w:r>
        <w:rPr>
          <w:rFonts w:ascii="Times New Roman" w:hAnsi="Times New Roman" w:cs="Times New Roman"/>
          <w:sz w:val="24"/>
          <w:szCs w:val="24"/>
        </w:rPr>
        <w:t>12</w:t>
      </w:r>
      <w:r w:rsidRPr="008B6431">
        <w:rPr>
          <w:rFonts w:ascii="Times New Roman" w:hAnsi="Times New Roman" w:cs="Times New Roman"/>
          <w:sz w:val="24"/>
          <w:szCs w:val="24"/>
        </w:rPr>
        <w:t>.202</w:t>
      </w:r>
      <w:r>
        <w:rPr>
          <w:rFonts w:ascii="Times New Roman" w:hAnsi="Times New Roman" w:cs="Times New Roman"/>
          <w:sz w:val="24"/>
          <w:szCs w:val="24"/>
        </w:rPr>
        <w:t>9</w:t>
      </w:r>
    </w:p>
    <w:p w14:paraId="49A78174" w14:textId="77777777" w:rsidR="00474BAD" w:rsidRPr="00117B61" w:rsidRDefault="00474BAD" w:rsidP="00474BAD">
      <w:pPr>
        <w:spacing w:after="0"/>
        <w:ind w:left="0"/>
        <w:rPr>
          <w:rFonts w:ascii="Times New Roman" w:hAnsi="Times New Roman" w:cs="Times New Roman"/>
          <w:sz w:val="24"/>
          <w:szCs w:val="24"/>
        </w:rPr>
      </w:pPr>
    </w:p>
    <w:p w14:paraId="3A1E209F" w14:textId="4C070BE7" w:rsidR="00474BAD" w:rsidRPr="00117B61" w:rsidRDefault="00474BAD" w:rsidP="00474BAD">
      <w:pPr>
        <w:spacing w:after="0"/>
        <w:ind w:left="0"/>
        <w:rPr>
          <w:rFonts w:ascii="Times New Roman" w:hAnsi="Times New Roman" w:cs="Times New Roman"/>
          <w:b/>
          <w:sz w:val="24"/>
          <w:szCs w:val="24"/>
        </w:rPr>
      </w:pPr>
      <w:r w:rsidRPr="00117B61">
        <w:rPr>
          <w:rFonts w:ascii="Times New Roman" w:hAnsi="Times New Roman" w:cs="Times New Roman"/>
          <w:b/>
          <w:sz w:val="24"/>
          <w:szCs w:val="24"/>
        </w:rPr>
        <w:t>Elluviija</w:t>
      </w:r>
    </w:p>
    <w:p w14:paraId="2A3AA9CC" w14:textId="77777777" w:rsidR="00474BAD" w:rsidRPr="00117B61"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Politsei- ja Piirivalveamet</w:t>
      </w:r>
    </w:p>
    <w:p w14:paraId="2179597C" w14:textId="77777777" w:rsidR="00474BAD" w:rsidRPr="00117B61" w:rsidRDefault="00474BAD" w:rsidP="00474BAD">
      <w:pPr>
        <w:spacing w:after="0"/>
        <w:ind w:left="0"/>
        <w:rPr>
          <w:rFonts w:ascii="Times New Roman" w:hAnsi="Times New Roman" w:cs="Times New Roman"/>
          <w:sz w:val="24"/>
          <w:szCs w:val="24"/>
        </w:rPr>
      </w:pPr>
    </w:p>
    <w:p w14:paraId="55BAF883" w14:textId="267249D9" w:rsidR="00474BAD" w:rsidRPr="00412C3B" w:rsidRDefault="00474BAD" w:rsidP="00474BAD">
      <w:pPr>
        <w:spacing w:after="0"/>
        <w:ind w:left="0"/>
        <w:rPr>
          <w:rFonts w:ascii="Times New Roman" w:hAnsi="Times New Roman" w:cs="Times New Roman"/>
          <w:b/>
          <w:sz w:val="24"/>
          <w:szCs w:val="24"/>
        </w:rPr>
      </w:pPr>
      <w:r w:rsidRPr="00412C3B">
        <w:rPr>
          <w:rFonts w:ascii="Times New Roman" w:hAnsi="Times New Roman" w:cs="Times New Roman"/>
          <w:b/>
          <w:sz w:val="24"/>
          <w:szCs w:val="24"/>
        </w:rPr>
        <w:t>Korraldusasutus, rakendusasutus</w:t>
      </w:r>
      <w:r>
        <w:rPr>
          <w:rFonts w:ascii="Times New Roman" w:hAnsi="Times New Roman" w:cs="Times New Roman"/>
          <w:b/>
          <w:sz w:val="24"/>
          <w:szCs w:val="24"/>
        </w:rPr>
        <w:t>,</w:t>
      </w:r>
      <w:r w:rsidRPr="00412C3B">
        <w:rPr>
          <w:rFonts w:ascii="Times New Roman" w:hAnsi="Times New Roman" w:cs="Times New Roman"/>
          <w:b/>
          <w:sz w:val="24"/>
          <w:szCs w:val="24"/>
        </w:rPr>
        <w:t xml:space="preserve"> rakendusüksus</w:t>
      </w:r>
    </w:p>
    <w:p w14:paraId="00DC9528" w14:textId="77777777" w:rsidR="00474BAD"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Siseministeerium</w:t>
      </w:r>
    </w:p>
    <w:p w14:paraId="08DC9A66" w14:textId="77777777" w:rsidR="00AF5F00" w:rsidRDefault="00AF5F00" w:rsidP="007D2708">
      <w:pPr>
        <w:spacing w:after="0" w:line="240" w:lineRule="auto"/>
        <w:ind w:left="0"/>
        <w:jc w:val="both"/>
        <w:rPr>
          <w:rFonts w:ascii="Times New Roman" w:hAnsi="Times New Roman" w:cs="Times New Roman"/>
          <w:sz w:val="24"/>
          <w:szCs w:val="24"/>
        </w:rPr>
      </w:pPr>
    </w:p>
    <w:p w14:paraId="3CBD5497" w14:textId="3C59DF57" w:rsidR="00474BAD" w:rsidRDefault="00474BAD">
      <w:r>
        <w:br w:type="page"/>
      </w:r>
    </w:p>
    <w:p w14:paraId="00BEF339" w14:textId="77777777" w:rsidR="00AE19BC" w:rsidRPr="00AE19BC" w:rsidRDefault="00AE19BC" w:rsidP="00AE19BC">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0" w:name="_Toc390093264"/>
      <w:bookmarkStart w:id="1" w:name="_Toc178472287"/>
      <w:bookmarkStart w:id="2" w:name="_Toc178407901"/>
      <w:bookmarkStart w:id="3" w:name="_Toc178406133"/>
      <w:bookmarkStart w:id="4" w:name="_Toc175708660"/>
      <w:bookmarkStart w:id="5" w:name="_Toc170275206"/>
      <w:bookmarkStart w:id="6" w:name="_Toc170272759"/>
      <w:bookmarkStart w:id="7" w:name="_Toc170205224"/>
      <w:bookmarkStart w:id="8" w:name="_Toc170120409"/>
      <w:bookmarkStart w:id="9" w:name="_Toc170119580"/>
      <w:bookmarkStart w:id="10" w:name="_Toc170119222"/>
      <w:bookmarkStart w:id="11" w:name="_Toc169927288"/>
      <w:bookmarkStart w:id="12" w:name="_Toc169927187"/>
      <w:bookmarkStart w:id="13" w:name="_Toc169927012"/>
      <w:bookmarkStart w:id="14" w:name="_Toc166995978"/>
      <w:bookmarkStart w:id="15" w:name="_Toc165193428"/>
      <w:bookmarkStart w:id="16" w:name="_Toc165192991"/>
      <w:bookmarkStart w:id="17" w:name="_Toc165192885"/>
      <w:bookmarkStart w:id="18" w:name="_Toc165181723"/>
      <w:bookmarkStart w:id="19" w:name="_Toc165181550"/>
      <w:bookmarkStart w:id="20" w:name="_Toc164846559"/>
      <w:bookmarkStart w:id="21" w:name="_Toc164504921"/>
      <w:bookmarkStart w:id="22" w:name="_Toc164504038"/>
      <w:bookmarkStart w:id="23" w:name="_Toc164502716"/>
      <w:bookmarkStart w:id="24" w:name="_Toc164496112"/>
      <w:r w:rsidRPr="00AE19BC">
        <w:rPr>
          <w:rFonts w:ascii="Times New Roman" w:eastAsia="Times New Roman" w:hAnsi="Times New Roman" w:cs="Times New Roman"/>
          <w:b/>
          <w:bCs/>
          <w:color w:val="000000" w:themeColor="text1"/>
          <w:sz w:val="24"/>
          <w:szCs w:val="24"/>
          <w:lang w:eastAsia="et-EE"/>
        </w:rPr>
        <w:lastRenderedPageBreak/>
        <w:t>Reguleerimisala</w:t>
      </w:r>
      <w:bookmarkEnd w:id="0"/>
      <w:r w:rsidRPr="00AE19BC">
        <w:rPr>
          <w:rFonts w:ascii="Times New Roman" w:eastAsia="Times New Roman" w:hAnsi="Times New Roman" w:cs="Times New Roman"/>
          <w:b/>
          <w:bCs/>
          <w:color w:val="000000" w:themeColor="text1"/>
          <w:sz w:val="24"/>
          <w:szCs w:val="24"/>
          <w:lang w:eastAsia="et-EE"/>
        </w:rPr>
        <w:t xml:space="preserve"> ja seosed Eesti riigi eesmärkidega</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14:paraId="38858C9A" w14:textId="76800031" w:rsidR="00AE19BC" w:rsidRPr="00AE19BC" w:rsidRDefault="00AE19BC" w:rsidP="00AE19BC">
      <w:pPr>
        <w:spacing w:line="240" w:lineRule="auto"/>
        <w:ind w:left="567"/>
        <w:jc w:val="both"/>
        <w:rPr>
          <w:rFonts w:ascii="Times New Roman" w:hAnsi="Times New Roman" w:cs="Times New Roman"/>
          <w:sz w:val="24"/>
          <w:szCs w:val="24"/>
        </w:rPr>
      </w:pPr>
      <w:r w:rsidRPr="00AE19BC">
        <w:rPr>
          <w:rFonts w:ascii="Times New Roman" w:hAnsi="Times New Roman" w:cs="Times New Roman"/>
          <w:sz w:val="24"/>
          <w:szCs w:val="24"/>
        </w:rPr>
        <w:t>Käskkirjaga reguleeritakse siseministri 12. detsembri 2022</w:t>
      </w:r>
      <w:r>
        <w:rPr>
          <w:rFonts w:ascii="Times New Roman" w:hAnsi="Times New Roman" w:cs="Times New Roman"/>
          <w:sz w:val="24"/>
          <w:szCs w:val="24"/>
        </w:rPr>
        <w:t xml:space="preserve">. </w:t>
      </w:r>
      <w:r w:rsidRPr="00AE19BC">
        <w:rPr>
          <w:rFonts w:ascii="Times New Roman" w:hAnsi="Times New Roman" w:cs="Times New Roman"/>
          <w:sz w:val="24"/>
          <w:szCs w:val="24"/>
        </w:rPr>
        <w:t xml:space="preserve">a käskkirjaga nr 1-3/96 kinnitatud piirihalduse ja viisapoliitika rahastu 2021–2027 (edaspidi </w:t>
      </w:r>
      <w:r w:rsidRPr="00AE19BC">
        <w:rPr>
          <w:rFonts w:ascii="Times New Roman" w:hAnsi="Times New Roman" w:cs="Times New Roman"/>
          <w:i/>
          <w:iCs/>
          <w:sz w:val="24"/>
          <w:szCs w:val="24"/>
        </w:rPr>
        <w:t>BMVI</w:t>
      </w:r>
      <w:r w:rsidRPr="00AE19BC">
        <w:rPr>
          <w:rFonts w:ascii="Times New Roman" w:hAnsi="Times New Roman" w:cs="Times New Roman"/>
          <w:sz w:val="24"/>
          <w:szCs w:val="24"/>
        </w:rPr>
        <w:t xml:space="preserve">) rahastamiskava meetme nr 1.1 „Asjakohase varustuse uuendamise ja kasutamise kaudu Euroopa piiri- ja rannikuvalve toetamine välispiiridel tõhusa Euroopa integreeritud piirihalduse rakendamisel“ tulemuste saavutamiseks toetuse andmise ja kasutamise tingimusi ja korda. </w:t>
      </w:r>
    </w:p>
    <w:p w14:paraId="3849D06B" w14:textId="42955DB4" w:rsidR="00AE19BC" w:rsidRPr="00AE19BC" w:rsidRDefault="00AE19BC" w:rsidP="00AE19BC">
      <w:pPr>
        <w:numPr>
          <w:ilvl w:val="1"/>
          <w:numId w:val="24"/>
        </w:numPr>
        <w:spacing w:line="240" w:lineRule="auto"/>
        <w:ind w:left="567" w:hanging="567"/>
        <w:contextualSpacing/>
        <w:rPr>
          <w:rFonts w:ascii="Times New Roman" w:hAnsi="Times New Roman" w:cs="Times New Roman"/>
          <w:sz w:val="24"/>
          <w:szCs w:val="24"/>
          <w:lang w:eastAsia="et-EE"/>
        </w:rPr>
      </w:pPr>
      <w:r w:rsidRPr="00AE19BC">
        <w:rPr>
          <w:rFonts w:ascii="Times New Roman" w:hAnsi="Times New Roman" w:cs="Times New Roman"/>
          <w:sz w:val="24"/>
          <w:szCs w:val="24"/>
          <w:lang w:eastAsia="et-EE"/>
        </w:rPr>
        <w:t>Seosed BMVI ja Eesti riigi eesmärkidega</w:t>
      </w:r>
    </w:p>
    <w:p w14:paraId="02CD5DE2"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Toetuse andmise tingimused (edaspidi </w:t>
      </w:r>
      <w:r w:rsidRPr="00AE19BC">
        <w:rPr>
          <w:rFonts w:ascii="Times New Roman" w:hAnsi="Times New Roman" w:cs="Times New Roman"/>
          <w:i/>
          <w:iCs/>
          <w:sz w:val="24"/>
          <w:szCs w:val="24"/>
        </w:rPr>
        <w:t>TAT</w:t>
      </w:r>
      <w:r w:rsidRPr="00AE19BC">
        <w:rPr>
          <w:rFonts w:ascii="Times New Roman" w:hAnsi="Times New Roman" w:cs="Times New Roman"/>
          <w:sz w:val="24"/>
          <w:szCs w:val="24"/>
        </w:rPr>
        <w:t>) on seotud Euroopa Parlamendi ja nõukogu määruse (EL) 2021/1148</w:t>
      </w:r>
      <w:r w:rsidRPr="00AE19BC">
        <w:rPr>
          <w:rFonts w:ascii="Times New Roman" w:hAnsi="Times New Roman" w:cs="Times New Roman"/>
          <w:sz w:val="24"/>
          <w:szCs w:val="24"/>
          <w:vertAlign w:val="superscript"/>
        </w:rPr>
        <w:footnoteReference w:id="1"/>
      </w:r>
      <w:r w:rsidRPr="00AE19BC">
        <w:rPr>
          <w:rFonts w:ascii="Times New Roman" w:hAnsi="Times New Roman" w:cs="Times New Roman"/>
          <w:sz w:val="24"/>
          <w:szCs w:val="24"/>
        </w:rPr>
        <w:t xml:space="preserve"> (edaspidi </w:t>
      </w:r>
      <w:r w:rsidRPr="00AE19BC">
        <w:rPr>
          <w:rFonts w:ascii="Times New Roman" w:hAnsi="Times New Roman" w:cs="Times New Roman"/>
          <w:i/>
          <w:iCs/>
          <w:sz w:val="24"/>
          <w:szCs w:val="24"/>
        </w:rPr>
        <w:t>BMVI määrus</w:t>
      </w:r>
      <w:r w:rsidRPr="00AE19BC">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AE19BC">
        <w:rPr>
          <w:rFonts w:ascii="Times New Roman" w:hAnsi="Times New Roman" w:cs="Times New Roman"/>
          <w:i/>
          <w:iCs/>
          <w:sz w:val="24"/>
          <w:szCs w:val="24"/>
        </w:rPr>
        <w:t>acquis</w:t>
      </w:r>
      <w:r w:rsidRPr="00AE19BC">
        <w:rPr>
          <w:rFonts w:ascii="Times New Roman" w:hAnsi="Times New Roman" w:cs="Times New Roman"/>
          <w:sz w:val="24"/>
          <w:szCs w:val="24"/>
        </w:rPr>
        <w:t>’d</w:t>
      </w:r>
      <w:proofErr w:type="spellEnd"/>
      <w:r w:rsidRPr="00AE19BC">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1B9765BF"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1A26FE2C" w14:textId="77777777"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Eesti riigi pikaajalise arengustrateegia „Eesti 2035“</w:t>
      </w:r>
      <w:r w:rsidRPr="00AE19BC">
        <w:rPr>
          <w:rFonts w:ascii="Times New Roman" w:hAnsi="Times New Roman" w:cs="Times New Roman"/>
          <w:sz w:val="24"/>
          <w:szCs w:val="24"/>
          <w:vertAlign w:val="superscript"/>
        </w:rPr>
        <w:footnoteReference w:id="2"/>
      </w:r>
      <w:r w:rsidRPr="00AE19BC">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tegevused panustavad „Eesti 2035“ näitajatesse: Eestit turvaliseks riigiks pidavate elanike osakaal, usaldus riigi institutsioonide vastu,</w:t>
      </w:r>
      <w:r w:rsidRPr="00AE19BC">
        <w:t xml:space="preserve"> </w:t>
      </w:r>
      <w:r w:rsidRPr="00AE19BC">
        <w:rPr>
          <w:rFonts w:ascii="Times New Roman" w:hAnsi="Times New Roman" w:cs="Times New Roman"/>
          <w:sz w:val="24"/>
          <w:szCs w:val="24"/>
        </w:rPr>
        <w:t>hoolivuse ja koostöömeelsuse mõõdik ja ligipääsetavuse näitaja. Projektide elluviija vastutab, et projektide tegevused aitavad lahendada „Eesti 2035“ toodud arenguvajadusi.</w:t>
      </w:r>
    </w:p>
    <w:p w14:paraId="64F1A7C9" w14:textId="77777777" w:rsidR="00AE19BC" w:rsidRPr="00AE19BC" w:rsidRDefault="00AE19BC" w:rsidP="00AE19BC">
      <w:pPr>
        <w:spacing w:line="240" w:lineRule="auto"/>
        <w:ind w:left="567"/>
        <w:contextualSpacing/>
        <w:rPr>
          <w:rFonts w:ascii="Times New Roman" w:hAnsi="Times New Roman" w:cs="Times New Roman"/>
          <w:sz w:val="24"/>
          <w:szCs w:val="24"/>
        </w:rPr>
      </w:pPr>
    </w:p>
    <w:p w14:paraId="25BEC700" w14:textId="565125BA"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TAT panustab „Siseturvalisuse arengukava 2020–2030“</w:t>
      </w:r>
      <w:r w:rsidRPr="00AE19BC">
        <w:rPr>
          <w:rFonts w:ascii="Times New Roman" w:hAnsi="Times New Roman" w:cs="Times New Roman"/>
          <w:sz w:val="24"/>
          <w:szCs w:val="24"/>
          <w:vertAlign w:val="superscript"/>
        </w:rPr>
        <w:footnoteReference w:id="3"/>
      </w:r>
      <w:r w:rsidRPr="00AE19BC">
        <w:rPr>
          <w:rFonts w:ascii="Times New Roman" w:hAnsi="Times New Roman" w:cs="Times New Roman"/>
          <w:sz w:val="24"/>
          <w:szCs w:val="24"/>
        </w:rPr>
        <w:t xml:space="preserve"> programmi „Siseturvalisus 2023–2026“ meetme 3 „Kindel sisejulgeolek“ tegevuse 5 „Piirihaldus“ eesmärgi täitmisesse.</w:t>
      </w:r>
    </w:p>
    <w:p w14:paraId="22E523F1"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BA09F54" w14:textId="77777777"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ettevalmistamisel on arvesse võetud BMVI kasutamiseks tehtud Euroopa Komisjoni soovitusi Eestile</w:t>
      </w:r>
      <w:r w:rsidRPr="00AE19BC">
        <w:rPr>
          <w:rFonts w:ascii="Times New Roman" w:eastAsia="Times New Roman" w:hAnsi="Times New Roman" w:cs="Times New Roman"/>
          <w:iCs/>
          <w:color w:val="000000" w:themeColor="text1"/>
          <w:sz w:val="24"/>
          <w:szCs w:val="24"/>
        </w:rPr>
        <w:t>.</w:t>
      </w:r>
    </w:p>
    <w:p w14:paraId="6C0D3DFE" w14:textId="77777777" w:rsidR="00AE19BC" w:rsidRPr="00AE19BC" w:rsidRDefault="00AE19BC" w:rsidP="00AE19BC">
      <w:pPr>
        <w:ind w:left="720"/>
        <w:contextualSpacing/>
        <w:rPr>
          <w:rFonts w:ascii="Times New Roman" w:hAnsi="Times New Roman" w:cs="Times New Roman"/>
          <w:sz w:val="24"/>
          <w:szCs w:val="24"/>
        </w:rPr>
      </w:pPr>
    </w:p>
    <w:p w14:paraId="5310295E" w14:textId="77777777" w:rsidR="00AE19BC" w:rsidRPr="00AE19BC" w:rsidRDefault="00AE19BC" w:rsidP="00822124">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Toetatavad projektid</w:t>
      </w:r>
    </w:p>
    <w:p w14:paraId="2E0FCACC" w14:textId="77777777" w:rsidR="00AE19BC" w:rsidRPr="00AE19BC" w:rsidRDefault="00AE19BC" w:rsidP="00822124">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Meetmest toetatakse projekte, mis:</w:t>
      </w:r>
    </w:p>
    <w:p w14:paraId="2EE3D12C" w14:textId="77777777" w:rsidR="00AE19BC" w:rsidRDefault="00AE19BC" w:rsidP="0082212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ins w:id="27" w:author="Aivi Kuivonen" w:date="2024-03-16T17:07:00Z"/>
          <w:rFonts w:ascii="Times New Roman" w:hAnsi="Times New Roman" w:cs="Times New Roman"/>
          <w:sz w:val="24"/>
          <w:szCs w:val="24"/>
        </w:rPr>
      </w:pPr>
      <w:r w:rsidRPr="00AE19BC">
        <w:rPr>
          <w:rFonts w:ascii="Times New Roman" w:hAnsi="Times New Roman" w:cs="Times New Roman"/>
          <w:sz w:val="24"/>
          <w:szCs w:val="24"/>
        </w:rPr>
        <w:t>aitavad kaasa BMVI poliitikaeesmärgi ning BMVI määruse artikkel 3 punktis 2 a) toodud. erieesmärgi täitmisesse;</w:t>
      </w:r>
    </w:p>
    <w:p w14:paraId="13839B9E" w14:textId="56EAFABB" w:rsidR="00CF5CC6" w:rsidRPr="00AE19BC" w:rsidRDefault="00CF5CC6" w:rsidP="0082212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ins w:id="28" w:author="Aivi Kuivonen" w:date="2024-03-16T17:07:00Z">
        <w:r>
          <w:rPr>
            <w:rFonts w:ascii="Times New Roman" w:hAnsi="Times New Roman" w:cs="Times New Roman"/>
            <w:sz w:val="24"/>
            <w:szCs w:val="24"/>
          </w:rPr>
          <w:t xml:space="preserve">panustavad punktis 1.1.2 nimetatud </w:t>
        </w:r>
      </w:ins>
      <w:ins w:id="29" w:author="Aivi Kuivonen" w:date="2024-03-26T12:00:00Z">
        <w:r w:rsidR="00201F60">
          <w:rPr>
            <w:rFonts w:ascii="Times New Roman" w:hAnsi="Times New Roman" w:cs="Times New Roman"/>
            <w:sz w:val="24"/>
            <w:szCs w:val="24"/>
          </w:rPr>
          <w:t>Eesti riigi pika</w:t>
        </w:r>
      </w:ins>
      <w:ins w:id="30" w:author="Aivi Kuivonen" w:date="2024-03-26T12:01:00Z">
        <w:r w:rsidR="00201F60">
          <w:rPr>
            <w:rFonts w:ascii="Times New Roman" w:hAnsi="Times New Roman" w:cs="Times New Roman"/>
            <w:sz w:val="24"/>
            <w:szCs w:val="24"/>
          </w:rPr>
          <w:t>ajalise arengustrateegia „</w:t>
        </w:r>
      </w:ins>
      <w:ins w:id="31" w:author="Aivi Kuivonen" w:date="2024-03-16T17:07:00Z">
        <w:r>
          <w:rPr>
            <w:rFonts w:ascii="Times New Roman" w:hAnsi="Times New Roman" w:cs="Times New Roman"/>
            <w:sz w:val="24"/>
            <w:szCs w:val="24"/>
          </w:rPr>
          <w:t>Eesti 2035</w:t>
        </w:r>
      </w:ins>
      <w:ins w:id="32" w:author="Aivi Kuivonen" w:date="2024-03-26T12:01:00Z">
        <w:r w:rsidR="00201F60">
          <w:rPr>
            <w:rFonts w:ascii="Times New Roman" w:hAnsi="Times New Roman" w:cs="Times New Roman"/>
            <w:sz w:val="24"/>
            <w:szCs w:val="24"/>
          </w:rPr>
          <w:t>“</w:t>
        </w:r>
      </w:ins>
      <w:ins w:id="33" w:author="Aivi Kuivonen" w:date="2024-03-16T17:07:00Z">
        <w:r>
          <w:rPr>
            <w:rFonts w:ascii="Times New Roman" w:hAnsi="Times New Roman" w:cs="Times New Roman"/>
            <w:sz w:val="24"/>
            <w:szCs w:val="24"/>
          </w:rPr>
          <w:t xml:space="preserve"> sihtidesse ja näitajatesse;</w:t>
        </w:r>
      </w:ins>
      <w:ins w:id="34" w:author="Aivi Kuivonen" w:date="2024-03-16T18:00:00Z">
        <w:r w:rsidR="00CA43BF" w:rsidRPr="00CA43BF">
          <w:t xml:space="preserve"> </w:t>
        </w:r>
        <w:r w:rsidR="00CA43BF" w:rsidRPr="00043426">
          <w:rPr>
            <w:rFonts w:ascii="Times New Roman" w:hAnsi="Times New Roman" w:cs="Times New Roman"/>
            <w:i/>
            <w:iCs/>
            <w:sz w:val="24"/>
            <w:szCs w:val="24"/>
          </w:rPr>
          <w:t>(muudetud siseministri ….käskkirjaga nr ….)</w:t>
        </w:r>
      </w:ins>
    </w:p>
    <w:p w14:paraId="74DC4F63" w14:textId="77777777" w:rsidR="00AE19BC" w:rsidRPr="00AE19BC" w:rsidRDefault="00AE19BC" w:rsidP="00822124">
      <w:pPr>
        <w:numPr>
          <w:ilvl w:val="0"/>
          <w:numId w:val="1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w:t>
      </w:r>
      <w:r w:rsidRPr="00AE19BC">
        <w:rPr>
          <w:rFonts w:ascii="Times New Roman" w:hAnsi="Times New Roman" w:cs="Times New Roman"/>
          <w:sz w:val="24"/>
          <w:szCs w:val="24"/>
        </w:rPr>
        <w:lastRenderedPageBreak/>
        <w:t xml:space="preserve">määruse (EL) 2021/1060 (edaspidi </w:t>
      </w:r>
      <w:r w:rsidRPr="00AE19BC">
        <w:rPr>
          <w:rFonts w:ascii="Times New Roman" w:hAnsi="Times New Roman" w:cs="Times New Roman"/>
          <w:i/>
          <w:iCs/>
          <w:sz w:val="24"/>
          <w:szCs w:val="24"/>
        </w:rPr>
        <w:t xml:space="preserve">ELi </w:t>
      </w:r>
      <w:proofErr w:type="spellStart"/>
      <w:r w:rsidRPr="00AE19BC">
        <w:rPr>
          <w:rFonts w:ascii="Times New Roman" w:hAnsi="Times New Roman" w:cs="Times New Roman"/>
          <w:i/>
          <w:iCs/>
          <w:sz w:val="24"/>
          <w:szCs w:val="24"/>
        </w:rPr>
        <w:t>ühissätete</w:t>
      </w:r>
      <w:proofErr w:type="spellEnd"/>
      <w:r w:rsidRPr="00AE19BC">
        <w:rPr>
          <w:rFonts w:ascii="Times New Roman" w:hAnsi="Times New Roman" w:cs="Times New Roman"/>
          <w:i/>
          <w:iCs/>
          <w:sz w:val="24"/>
          <w:szCs w:val="24"/>
        </w:rPr>
        <w:t xml:space="preserve"> 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4"/>
      </w:r>
      <w:r w:rsidRPr="00AE19BC">
        <w:rPr>
          <w:rFonts w:ascii="Times New Roman" w:hAnsi="Times New Roman" w:cs="Times New Roman"/>
          <w:sz w:val="24"/>
          <w:szCs w:val="24"/>
        </w:rPr>
        <w:t xml:space="preserve"> artiklis 9 sätestatud horisontaalseid põhimõtteid ning lähtuvad põhiõiguste hartast ning arvestavad võrdsete võimaluste põhimõttega, </w:t>
      </w:r>
      <w:bookmarkStart w:id="35" w:name="_Hlk118469846"/>
      <w:r w:rsidRPr="00AE19BC">
        <w:rPr>
          <w:rFonts w:ascii="Times New Roman" w:hAnsi="Times New Roman" w:cs="Times New Roman"/>
          <w:sz w:val="24"/>
          <w:szCs w:val="24"/>
        </w:rPr>
        <w:t>sh välditakse diskmineerimist ja tagatakse ligipääsetavus;</w:t>
      </w:r>
      <w:bookmarkEnd w:id="35"/>
    </w:p>
    <w:p w14:paraId="42DE70F7" w14:textId="77777777" w:rsidR="00AE19BC" w:rsidRPr="00AE19BC" w:rsidRDefault="00AE19BC" w:rsidP="00822124">
      <w:pPr>
        <w:numPr>
          <w:ilvl w:val="0"/>
          <w:numId w:val="1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bookmarkStart w:id="36" w:name="_Hlk118469878"/>
      <w:r w:rsidRPr="00AE19BC">
        <w:rPr>
          <w:rFonts w:ascii="Times New Roman" w:hAnsi="Times New Roman" w:cs="Times New Roman"/>
          <w:sz w:val="24"/>
          <w:szCs w:val="24"/>
        </w:rPr>
        <w:t>on kooskõlas</w:t>
      </w:r>
      <w:r w:rsidRPr="00AE19BC">
        <w:t xml:space="preserve"> </w:t>
      </w:r>
      <w:r w:rsidRPr="00AE19BC">
        <w:rPr>
          <w:rFonts w:ascii="Times New Roman" w:hAnsi="Times New Roman" w:cs="Times New Roman"/>
          <w:sz w:val="24"/>
          <w:szCs w:val="24"/>
        </w:rPr>
        <w:t>„ei kahjusta oluliselt“ põhimõttega, millega ei tekitata Euroopa Parlamendi ja nõukogu määruse (EL) 2020/852</w:t>
      </w:r>
      <w:r w:rsidRPr="00AE19BC">
        <w:rPr>
          <w:rFonts w:ascii="Times New Roman" w:hAnsi="Times New Roman" w:cs="Times New Roman"/>
          <w:sz w:val="24"/>
          <w:szCs w:val="24"/>
          <w:vertAlign w:val="superscript"/>
        </w:rPr>
        <w:footnoteReference w:id="5"/>
      </w:r>
      <w:r w:rsidRPr="00AE19BC">
        <w:rPr>
          <w:rFonts w:ascii="Times New Roman" w:hAnsi="Times New Roman" w:cs="Times New Roman"/>
          <w:sz w:val="24"/>
          <w:szCs w:val="24"/>
        </w:rPr>
        <w:t xml:space="preserve"> artiklis 17 nimetatud olulist kahju ühelegi artiklis 9 nimetatud keskkonnaeesmärgile;</w:t>
      </w:r>
    </w:p>
    <w:p w14:paraId="6AA09210" w14:textId="77777777" w:rsidR="00AE19BC" w:rsidRPr="00AE19BC" w:rsidRDefault="00AE19BC" w:rsidP="00822124">
      <w:pPr>
        <w:numPr>
          <w:ilvl w:val="0"/>
          <w:numId w:val="1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on vastavuses BMVI rakenduskava horisontaalsete tingimustega</w:t>
      </w:r>
      <w:bookmarkEnd w:id="36"/>
      <w:r w:rsidRPr="00AE19BC">
        <w:rPr>
          <w:rFonts w:ascii="Times New Roman" w:hAnsi="Times New Roman" w:cs="Times New Roman"/>
          <w:sz w:val="24"/>
          <w:szCs w:val="24"/>
        </w:rPr>
        <w:t>.</w:t>
      </w:r>
    </w:p>
    <w:p w14:paraId="2D1063F4"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8D74FF2" w14:textId="77777777" w:rsidR="00AE19BC" w:rsidRPr="00AE19BC" w:rsidRDefault="00AE19BC" w:rsidP="00AE19BC">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projektide mõju ja ulatus on üleriigiline.</w:t>
      </w:r>
    </w:p>
    <w:p w14:paraId="2722DB9F"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7F501B08" w14:textId="77777777" w:rsidR="00AE19BC" w:rsidRPr="00AE19BC" w:rsidRDefault="00AE19BC" w:rsidP="00AE19BC">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eesmärgid saavutatakse alljärgnevate toetatavate projektide elluviimise tulemusel:</w:t>
      </w:r>
    </w:p>
    <w:p w14:paraId="3F29EB8E"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463E84EC" w14:textId="77777777" w:rsidR="00AE19BC" w:rsidRPr="00AE19BC" w:rsidRDefault="00AE19BC" w:rsidP="00822124">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709"/>
        <w:contextualSpacing/>
        <w:jc w:val="both"/>
        <w:rPr>
          <w:rFonts w:ascii="Times New Roman" w:hAnsi="Times New Roman" w:cs="Times New Roman"/>
          <w:sz w:val="24"/>
          <w:szCs w:val="24"/>
        </w:rPr>
      </w:pPr>
      <w:r w:rsidRPr="00AE19BC">
        <w:rPr>
          <w:rFonts w:ascii="Times New Roman" w:hAnsi="Times New Roman" w:cs="Times New Roman"/>
          <w:sz w:val="24"/>
          <w:szCs w:val="24"/>
        </w:rPr>
        <w:t>PIIRIKONTROLLISEADMETE UUENDAMINE (sekkumise kood: 001 Piirikontrollid)</w:t>
      </w:r>
    </w:p>
    <w:p w14:paraId="677E1F82" w14:textId="1B5C4F83"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eesmärk ja sisu: olemasoleva piirikontrolli tehnika uuendamine ja kaasajastamine </w:t>
      </w:r>
      <w:ins w:id="37" w:author="Aivi Kuivonen" w:date="2024-03-16T17:47:00Z">
        <w:r w:rsidR="00C32BD1">
          <w:rPr>
            <w:rFonts w:ascii="Times New Roman" w:hAnsi="Times New Roman" w:cs="Times New Roman"/>
            <w:sz w:val="24"/>
            <w:szCs w:val="24"/>
          </w:rPr>
          <w:t xml:space="preserve">ning </w:t>
        </w:r>
        <w:proofErr w:type="spellStart"/>
        <w:r w:rsidR="00C32BD1">
          <w:rPr>
            <w:rFonts w:ascii="Times New Roman" w:hAnsi="Times New Roman" w:cs="Times New Roman"/>
            <w:sz w:val="24"/>
            <w:szCs w:val="24"/>
          </w:rPr>
          <w:t>EES</w:t>
        </w:r>
      </w:ins>
      <w:ins w:id="38" w:author="Aivi Kuivonen" w:date="2024-03-16T17:51:00Z">
        <w:r w:rsidR="00C32BD1">
          <w:rPr>
            <w:rFonts w:ascii="Times New Roman" w:hAnsi="Times New Roman" w:cs="Times New Roman"/>
            <w:sz w:val="24"/>
            <w:szCs w:val="24"/>
          </w:rPr>
          <w:t>i</w:t>
        </w:r>
      </w:ins>
      <w:proofErr w:type="spellEnd"/>
      <w:ins w:id="39" w:author="Aivi Kuivonen" w:date="2024-03-16T17:49:00Z">
        <w:r w:rsidR="00C32BD1">
          <w:rPr>
            <w:rStyle w:val="FootnoteReference"/>
            <w:rFonts w:ascii="Times New Roman" w:hAnsi="Times New Roman" w:cs="Times New Roman"/>
            <w:sz w:val="24"/>
            <w:szCs w:val="24"/>
          </w:rPr>
          <w:footnoteReference w:id="6"/>
        </w:r>
      </w:ins>
      <w:ins w:id="42" w:author="Aivi Kuivonen" w:date="2024-03-16T17:47:00Z">
        <w:r w:rsidR="00C32BD1">
          <w:rPr>
            <w:rFonts w:ascii="Times New Roman" w:hAnsi="Times New Roman" w:cs="Times New Roman"/>
            <w:sz w:val="24"/>
            <w:szCs w:val="24"/>
          </w:rPr>
          <w:t xml:space="preserve"> </w:t>
        </w:r>
      </w:ins>
      <w:ins w:id="43" w:author="Aivi Kuivonen" w:date="2024-03-16T17:51:00Z">
        <w:r w:rsidR="00C32BD1">
          <w:rPr>
            <w:rFonts w:ascii="Times New Roman" w:hAnsi="Times New Roman" w:cs="Times New Roman"/>
            <w:sz w:val="24"/>
            <w:szCs w:val="24"/>
          </w:rPr>
          <w:t xml:space="preserve">toimivuse tagamine </w:t>
        </w:r>
      </w:ins>
      <w:r w:rsidRPr="00AE19BC">
        <w:rPr>
          <w:rFonts w:ascii="Times New Roman" w:hAnsi="Times New Roman" w:cs="Times New Roman"/>
          <w:sz w:val="24"/>
          <w:szCs w:val="24"/>
        </w:rPr>
        <w:t xml:space="preserve">eesmärgiga võtta kasutusele uusim tehnoloogia. Projekti raames hangitakse piirikontrolli läbiviimiseks </w:t>
      </w:r>
      <w:ins w:id="44" w:author="Aivi Kuivonen" w:date="2024-03-16T17:48:00Z">
        <w:r w:rsidR="00C32BD1">
          <w:rPr>
            <w:rFonts w:ascii="Times New Roman" w:hAnsi="Times New Roman" w:cs="Times New Roman"/>
            <w:sz w:val="24"/>
            <w:szCs w:val="24"/>
          </w:rPr>
          <w:t xml:space="preserve">ja </w:t>
        </w:r>
        <w:proofErr w:type="spellStart"/>
        <w:r w:rsidR="00C32BD1">
          <w:rPr>
            <w:rFonts w:ascii="Times New Roman" w:hAnsi="Times New Roman" w:cs="Times New Roman"/>
            <w:sz w:val="24"/>
            <w:szCs w:val="24"/>
          </w:rPr>
          <w:t>EESi</w:t>
        </w:r>
        <w:proofErr w:type="spellEnd"/>
        <w:r w:rsidR="00C32BD1">
          <w:rPr>
            <w:rFonts w:ascii="Times New Roman" w:hAnsi="Times New Roman" w:cs="Times New Roman"/>
            <w:sz w:val="24"/>
            <w:szCs w:val="24"/>
          </w:rPr>
          <w:t xml:space="preserve"> kasutamiseks </w:t>
        </w:r>
      </w:ins>
      <w:r w:rsidRPr="00AE19BC">
        <w:rPr>
          <w:rFonts w:ascii="Times New Roman" w:hAnsi="Times New Roman" w:cs="Times New Roman"/>
          <w:sz w:val="24"/>
          <w:szCs w:val="24"/>
        </w:rPr>
        <w:t>vajalikke seadmeid koos litsentside ja tootetoega.</w:t>
      </w:r>
      <w:ins w:id="45" w:author="Aivi Kuivonen" w:date="2024-03-16T17:59:00Z">
        <w:r w:rsidR="00CA43BF" w:rsidRPr="00CA43BF">
          <w:t xml:space="preserve"> </w:t>
        </w:r>
        <w:r w:rsidR="00CA43BF" w:rsidRPr="00043426">
          <w:rPr>
            <w:rFonts w:ascii="Times New Roman" w:hAnsi="Times New Roman" w:cs="Times New Roman"/>
            <w:i/>
            <w:iCs/>
            <w:sz w:val="24"/>
            <w:szCs w:val="24"/>
          </w:rPr>
          <w:t>(muudetud siseministri ….käskkirjaga nr ….)</w:t>
        </w:r>
      </w:ins>
    </w:p>
    <w:p w14:paraId="6C8BACE5"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01.01.2023–31.12.2029</w:t>
      </w:r>
    </w:p>
    <w:p w14:paraId="4574B1E5" w14:textId="6CC0A430"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sihtrühm: </w:t>
      </w:r>
      <w:r w:rsidR="000811C9">
        <w:rPr>
          <w:rFonts w:ascii="Times New Roman" w:hAnsi="Times New Roman" w:cs="Times New Roman"/>
          <w:sz w:val="24"/>
          <w:szCs w:val="24"/>
        </w:rPr>
        <w:t xml:space="preserve">Politsei- ja Piirivalveameti (edaspidi </w:t>
      </w:r>
      <w:r w:rsidRPr="000811C9">
        <w:rPr>
          <w:rFonts w:ascii="Times New Roman" w:hAnsi="Times New Roman" w:cs="Times New Roman"/>
          <w:i/>
          <w:iCs/>
          <w:sz w:val="24"/>
          <w:szCs w:val="24"/>
        </w:rPr>
        <w:t>PPA</w:t>
      </w:r>
      <w:r w:rsidR="000811C9">
        <w:rPr>
          <w:rFonts w:ascii="Times New Roman" w:hAnsi="Times New Roman" w:cs="Times New Roman"/>
          <w:sz w:val="24"/>
          <w:szCs w:val="24"/>
        </w:rPr>
        <w:t>)</w:t>
      </w:r>
      <w:r w:rsidRPr="00AE19BC">
        <w:rPr>
          <w:rFonts w:ascii="Times New Roman" w:hAnsi="Times New Roman" w:cs="Times New Roman"/>
          <w:sz w:val="24"/>
          <w:szCs w:val="24"/>
        </w:rPr>
        <w:t xml:space="preserve"> teenistujad</w:t>
      </w:r>
    </w:p>
    <w:p w14:paraId="28D97CD4"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3A96944D"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DROONIDE SOETAMINE (sekkumise kood: 002 Piirivalve – õhuvarustus)</w:t>
      </w:r>
    </w:p>
    <w:p w14:paraId="3DC42C28"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õhuvaatluse võimekuse suurendamine piiri valves. Projekti raames soetatakse välispiiri valvamiseks droonid.</w:t>
      </w:r>
    </w:p>
    <w:p w14:paraId="29DEE0BC"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01.01.2023–31.12.2024</w:t>
      </w:r>
    </w:p>
    <w:p w14:paraId="66605CD8"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19D6AE6D"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BEE4AE9" w14:textId="77777777" w:rsidR="00AE19BC" w:rsidRPr="00AE19BC" w:rsidRDefault="00AE19BC" w:rsidP="00AE19BC">
      <w:pPr>
        <w:numPr>
          <w:ilvl w:val="2"/>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MAISMAAVARUSTUSE SOETAMINE JA PAIGALDAMINE PIIRILÕIKUDELE 1–3, 7 JA 8 (sekkumise kood: 003 Piirivalve – maismaavarustus)</w:t>
      </w:r>
    </w:p>
    <w:p w14:paraId="5FBCB924"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eesmärk ja sisu: Seiretehnika soetamise ja paigaldamisega tekib </w:t>
      </w:r>
      <w:proofErr w:type="spellStart"/>
      <w:r w:rsidRPr="00AE19BC">
        <w:rPr>
          <w:rFonts w:ascii="Times New Roman" w:hAnsi="Times New Roman" w:cs="Times New Roman"/>
          <w:sz w:val="24"/>
          <w:szCs w:val="24"/>
        </w:rPr>
        <w:t>PPA-l</w:t>
      </w:r>
      <w:proofErr w:type="spellEnd"/>
      <w:r w:rsidRPr="00AE19BC">
        <w:rPr>
          <w:rFonts w:ascii="Times New Roman" w:hAnsi="Times New Roman" w:cs="Times New Roman"/>
          <w:sz w:val="24"/>
          <w:szCs w:val="24"/>
        </w:rPr>
        <w:t xml:space="preserve"> parem ülevaade piirilõikudel 1–3, 7 ja 8 toimuvast. Projekti raames ostetakse ja paigaldatakse ida- ja kagupiiri lõikudele 1–3, 7 ja 8 kaasaaegsed seadmed, mille tõttu piirivalvamise taktika riigipiiril muutub enam tehniliseks, väheneb planeeritud patrulltegevus vahetult piiril ning suudetakse ennetada, avastada ja tõkestada optimaalse ressursiga piiriülest kuritegevust.</w:t>
      </w:r>
    </w:p>
    <w:p w14:paraId="66177484"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01.01.2023–31.12.2026</w:t>
      </w:r>
    </w:p>
    <w:p w14:paraId="2CDDCF03"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545B5E83"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504598D0" w14:textId="2AA85772"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MAISMAAVARUSTUSE SOETAMINE JA PAIGALDAMINE PIIRLÕIKUDELE 4</w:t>
      </w:r>
      <w:r w:rsidR="00B01411">
        <w:rPr>
          <w:rFonts w:ascii="Times New Roman" w:hAnsi="Times New Roman" w:cs="Times New Roman"/>
          <w:sz w:val="24"/>
          <w:szCs w:val="24"/>
        </w:rPr>
        <w:noBreakHyphen/>
      </w:r>
      <w:r w:rsidRPr="00AE19BC">
        <w:rPr>
          <w:rFonts w:ascii="Times New Roman" w:hAnsi="Times New Roman" w:cs="Times New Roman"/>
          <w:sz w:val="24"/>
          <w:szCs w:val="24"/>
        </w:rPr>
        <w:t>6 (sekkumise kood: 003 Piirivalve – maismaavarustus)</w:t>
      </w:r>
    </w:p>
    <w:p w14:paraId="19043982"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w:t>
      </w:r>
      <w:r w:rsidRPr="00AE19BC">
        <w:t xml:space="preserve"> </w:t>
      </w:r>
      <w:r w:rsidRPr="00AE19BC">
        <w:rPr>
          <w:rFonts w:ascii="Times New Roman" w:hAnsi="Times New Roman" w:cs="Times New Roman"/>
          <w:sz w:val="24"/>
          <w:szCs w:val="24"/>
        </w:rPr>
        <w:t xml:space="preserve">Seiretehnika soetamise ja paigaldamisega tekib </w:t>
      </w:r>
      <w:proofErr w:type="spellStart"/>
      <w:r w:rsidRPr="00AE19BC">
        <w:rPr>
          <w:rFonts w:ascii="Times New Roman" w:hAnsi="Times New Roman" w:cs="Times New Roman"/>
          <w:sz w:val="24"/>
          <w:szCs w:val="24"/>
        </w:rPr>
        <w:t>PPA-l</w:t>
      </w:r>
      <w:proofErr w:type="spellEnd"/>
      <w:r w:rsidRPr="00AE19BC">
        <w:rPr>
          <w:rFonts w:ascii="Times New Roman" w:hAnsi="Times New Roman" w:cs="Times New Roman"/>
          <w:sz w:val="24"/>
          <w:szCs w:val="24"/>
        </w:rPr>
        <w:t xml:space="preserve"> parem ülevaade </w:t>
      </w:r>
      <w:proofErr w:type="spellStart"/>
      <w:r w:rsidRPr="00AE19BC">
        <w:rPr>
          <w:rFonts w:ascii="Times New Roman" w:hAnsi="Times New Roman" w:cs="Times New Roman"/>
          <w:sz w:val="24"/>
          <w:szCs w:val="24"/>
        </w:rPr>
        <w:t>piirilõikud</w:t>
      </w:r>
      <w:proofErr w:type="spellEnd"/>
      <w:r w:rsidRPr="00AE19BC">
        <w:rPr>
          <w:rFonts w:ascii="Times New Roman" w:hAnsi="Times New Roman" w:cs="Times New Roman"/>
          <w:sz w:val="24"/>
          <w:szCs w:val="24"/>
        </w:rPr>
        <w:t xml:space="preserve"> 4–6 toimuvast. Kagupiiri lõikudele 4–6 ostetakse ja paigaldatakse kaasaaegsed seadmed, mille tõttu piirivalvamise taktika riigipiiril muutub enam tehniliseks, väheneb planeeritud patrulltegevus vahetult piiril ning suudetakse ennetada, avastada ja tõkestada optimaalse ressursiga piiriülest kuritegevust.</w:t>
      </w:r>
    </w:p>
    <w:p w14:paraId="521EF0D0"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Projekti abikõlblikkuse periood: 01.01.2024–31.12.2025</w:t>
      </w:r>
    </w:p>
    <w:p w14:paraId="08094B6F"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679F9C11"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71332199" w14:textId="4D95C790"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LUHAMAA JUHTIMIS</w:t>
      </w:r>
      <w:ins w:id="46" w:author="Aivi Kuivonen" w:date="2024-03-16T17:56:00Z">
        <w:r w:rsidR="00C32BD1">
          <w:rPr>
            <w:rFonts w:ascii="Times New Roman" w:hAnsi="Times New Roman" w:cs="Times New Roman"/>
            <w:sz w:val="24"/>
            <w:szCs w:val="24"/>
          </w:rPr>
          <w:t>KESKUSE PROJEKTEERIMINE JA EKSPERTIIS</w:t>
        </w:r>
      </w:ins>
      <w:del w:id="47" w:author="Aivi Kuivonen" w:date="2024-03-16T17:56:00Z">
        <w:r w:rsidRPr="00AE19BC" w:rsidDel="00C32BD1">
          <w:rPr>
            <w:rFonts w:ascii="Times New Roman" w:hAnsi="Times New Roman" w:cs="Times New Roman"/>
            <w:sz w:val="24"/>
            <w:szCs w:val="24"/>
          </w:rPr>
          <w:delText>PUNKTI KAASAJASTAMINE</w:delText>
        </w:r>
      </w:del>
      <w:r w:rsidRPr="00AE19BC">
        <w:rPr>
          <w:rFonts w:ascii="Times New Roman" w:hAnsi="Times New Roman" w:cs="Times New Roman"/>
          <w:sz w:val="24"/>
          <w:szCs w:val="24"/>
        </w:rPr>
        <w:t xml:space="preserve"> (Sekkumise kood: 006 Piirivalve – muud meetmed)</w:t>
      </w:r>
      <w:ins w:id="48" w:author="Aivi Kuivonen" w:date="2024-03-16T17:59:00Z">
        <w:r w:rsidR="00CA43BF" w:rsidRPr="00CA43BF">
          <w:t xml:space="preserve"> </w:t>
        </w:r>
        <w:r w:rsidR="00CA43BF" w:rsidRPr="00043426">
          <w:rPr>
            <w:rFonts w:ascii="Times New Roman" w:hAnsi="Times New Roman" w:cs="Times New Roman"/>
            <w:i/>
            <w:iCs/>
            <w:sz w:val="24"/>
            <w:szCs w:val="24"/>
          </w:rPr>
          <w:t>(muudetud siseministri ….käskkirjaga nr ….)</w:t>
        </w:r>
      </w:ins>
    </w:p>
    <w:p w14:paraId="519CDA39" w14:textId="5DDE6460"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Luhamaa juhtimis</w:t>
      </w:r>
      <w:ins w:id="49" w:author="Aivi Kuivonen" w:date="2024-03-16T17:56:00Z">
        <w:r w:rsidR="00C32BD1">
          <w:rPr>
            <w:rFonts w:ascii="Times New Roman" w:hAnsi="Times New Roman" w:cs="Times New Roman"/>
            <w:sz w:val="24"/>
            <w:szCs w:val="24"/>
          </w:rPr>
          <w:t>keskuse</w:t>
        </w:r>
      </w:ins>
      <w:del w:id="50" w:author="Aivi Kuivonen" w:date="2024-03-16T17:56:00Z">
        <w:r w:rsidRPr="00AE19BC" w:rsidDel="00C32BD1">
          <w:rPr>
            <w:rFonts w:ascii="Times New Roman" w:hAnsi="Times New Roman" w:cs="Times New Roman"/>
            <w:sz w:val="24"/>
            <w:szCs w:val="24"/>
          </w:rPr>
          <w:delText>punkti</w:delText>
        </w:r>
      </w:del>
      <w:r w:rsidRPr="00AE19BC">
        <w:rPr>
          <w:rFonts w:ascii="Times New Roman" w:hAnsi="Times New Roman" w:cs="Times New Roman"/>
          <w:sz w:val="24"/>
          <w:szCs w:val="24"/>
        </w:rPr>
        <w:t xml:space="preserve"> kaasajastamise tulemusel on võimalik jälgida piirilõikudele</w:t>
      </w:r>
      <w:del w:id="51" w:author="Aivi Kuivonen" w:date="2024-03-16T17:56:00Z">
        <w:r w:rsidRPr="00AE19BC" w:rsidDel="00C32BD1">
          <w:rPr>
            <w:rFonts w:ascii="Times New Roman" w:hAnsi="Times New Roman" w:cs="Times New Roman"/>
            <w:sz w:val="24"/>
            <w:szCs w:val="24"/>
          </w:rPr>
          <w:delText xml:space="preserve"> 1–6</w:delText>
        </w:r>
      </w:del>
      <w:r w:rsidRPr="00AE19BC">
        <w:rPr>
          <w:rFonts w:ascii="Times New Roman" w:hAnsi="Times New Roman" w:cs="Times New Roman"/>
          <w:sz w:val="24"/>
          <w:szCs w:val="24"/>
        </w:rPr>
        <w:t xml:space="preserve"> paigaldatud seirekaamerate abil piiriolukorda. Projekti raames </w:t>
      </w:r>
      <w:ins w:id="52" w:author="Aivi Kuivonen" w:date="2024-03-16T17:57:00Z">
        <w:r w:rsidR="00C32BD1">
          <w:rPr>
            <w:rFonts w:ascii="Times New Roman" w:hAnsi="Times New Roman" w:cs="Times New Roman"/>
            <w:sz w:val="24"/>
            <w:szCs w:val="24"/>
          </w:rPr>
          <w:t>tellitakse Luhamaa juhtimiskeskuse</w:t>
        </w:r>
        <w:r w:rsidR="00CA43BF">
          <w:rPr>
            <w:rFonts w:ascii="Times New Roman" w:hAnsi="Times New Roman" w:cs="Times New Roman"/>
            <w:sz w:val="24"/>
            <w:szCs w:val="24"/>
          </w:rPr>
          <w:t xml:space="preserve"> projekteerimine ja ekspertiis. Projekteerimine sisaldab autori järelevalve teostamist ehitusperi</w:t>
        </w:r>
      </w:ins>
      <w:ins w:id="53" w:author="Aivi Kuivonen" w:date="2024-03-16T17:58:00Z">
        <w:r w:rsidR="00CA43BF">
          <w:rPr>
            <w:rFonts w:ascii="Times New Roman" w:hAnsi="Times New Roman" w:cs="Times New Roman"/>
            <w:sz w:val="24"/>
            <w:szCs w:val="24"/>
          </w:rPr>
          <w:t xml:space="preserve">oodi käigus. Hanke viib läbi Riigi Kinnisvara AS, kuid maksja on PPA. </w:t>
        </w:r>
      </w:ins>
      <w:del w:id="54" w:author="Aivi Kuivonen" w:date="2024-03-16T17:58:00Z">
        <w:r w:rsidRPr="00AE19BC" w:rsidDel="00CA43BF">
          <w:rPr>
            <w:rFonts w:ascii="Times New Roman" w:hAnsi="Times New Roman" w:cs="Times New Roman"/>
            <w:sz w:val="24"/>
            <w:szCs w:val="24"/>
          </w:rPr>
          <w:delText>ehitatakse ümber juhtimispunkti ruumid ning ostetakse ja paigaldatakse tehnilised vahendid (arvutid, telerid, monitorid jne).</w:delText>
        </w:r>
      </w:del>
      <w:ins w:id="55" w:author="Aivi Kuivonen" w:date="2024-03-16T17:59:00Z">
        <w:r w:rsidR="00CA43BF" w:rsidRPr="00CA43BF">
          <w:t xml:space="preserve"> </w:t>
        </w:r>
        <w:r w:rsidR="00CA43BF" w:rsidRPr="00043426">
          <w:rPr>
            <w:rFonts w:ascii="Times New Roman" w:hAnsi="Times New Roman" w:cs="Times New Roman"/>
            <w:i/>
            <w:iCs/>
            <w:sz w:val="24"/>
            <w:szCs w:val="24"/>
          </w:rPr>
          <w:t>(muudetud siseministri ….käskkirjaga nr ….)</w:t>
        </w:r>
      </w:ins>
    </w:p>
    <w:p w14:paraId="096CAF6D" w14:textId="47439A0D"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w:t>
      </w:r>
      <w:ins w:id="56" w:author="Aivi Kuivonen" w:date="2024-03-16T17:58:00Z">
        <w:r w:rsidR="00CA43BF">
          <w:rPr>
            <w:rFonts w:ascii="Times New Roman" w:hAnsi="Times New Roman" w:cs="Times New Roman"/>
            <w:sz w:val="24"/>
            <w:szCs w:val="24"/>
          </w:rPr>
          <w:t>6</w:t>
        </w:r>
      </w:ins>
      <w:del w:id="57" w:author="Aivi Kuivonen" w:date="2024-03-16T17:58:00Z">
        <w:r w:rsidRPr="00AE19BC" w:rsidDel="00CA43BF">
          <w:rPr>
            <w:rFonts w:ascii="Times New Roman" w:hAnsi="Times New Roman" w:cs="Times New Roman"/>
            <w:sz w:val="24"/>
            <w:szCs w:val="24"/>
          </w:rPr>
          <w:delText>5</w:delText>
        </w:r>
      </w:del>
      <w:ins w:id="58" w:author="Aivi Kuivonen" w:date="2024-03-16T17:59:00Z">
        <w:r w:rsidR="00CA43BF">
          <w:rPr>
            <w:rFonts w:ascii="Times New Roman" w:hAnsi="Times New Roman" w:cs="Times New Roman"/>
            <w:sz w:val="24"/>
            <w:szCs w:val="24"/>
          </w:rPr>
          <w:t xml:space="preserve"> </w:t>
        </w:r>
        <w:r w:rsidR="00CA43BF" w:rsidRPr="00043426">
          <w:rPr>
            <w:rFonts w:ascii="Times New Roman" w:hAnsi="Times New Roman" w:cs="Times New Roman"/>
            <w:i/>
            <w:iCs/>
            <w:sz w:val="24"/>
            <w:szCs w:val="24"/>
          </w:rPr>
          <w:t>(muudetud siseministri ….käskkirjaga nr ….)</w:t>
        </w:r>
      </w:ins>
    </w:p>
    <w:p w14:paraId="29929F99" w14:textId="42418960"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sihtrühm: PPA </w:t>
      </w:r>
      <w:del w:id="59" w:author="Aivi Kuivonen" w:date="2024-03-16T18:12:00Z">
        <w:r w:rsidRPr="00AE19BC" w:rsidDel="005E6C38">
          <w:rPr>
            <w:rFonts w:ascii="Times New Roman" w:hAnsi="Times New Roman" w:cs="Times New Roman"/>
            <w:sz w:val="24"/>
            <w:szCs w:val="24"/>
          </w:rPr>
          <w:delText>teenistujad</w:delText>
        </w:r>
      </w:del>
    </w:p>
    <w:p w14:paraId="7901707E"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7458FA7"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PIIRVALVE ja -KONTROLLI MAISMAASÕIDUKID (Sekkumise kood: 003 Piirivalve – maimaavarustus)</w:t>
      </w:r>
    </w:p>
    <w:p w14:paraId="52A4D980" w14:textId="77777777" w:rsidR="00AE19BC" w:rsidRPr="00AE19BC" w:rsidRDefault="00AE19BC" w:rsidP="00AE19BC">
      <w:pPr>
        <w:numPr>
          <w:ilvl w:val="3"/>
          <w:numId w:val="24"/>
        </w:numPr>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Piiripatrullide reageerimisvõimekus on tagatud. Projekti raames ostetakse ja ehitatakse vajadustele vastavaks ümber piiripatrulli bussid.</w:t>
      </w:r>
    </w:p>
    <w:p w14:paraId="1938E98E" w14:textId="77777777" w:rsidR="00AE19BC" w:rsidRPr="00AE19BC" w:rsidRDefault="00AE19BC" w:rsidP="00AE19BC">
      <w:pPr>
        <w:numPr>
          <w:ilvl w:val="3"/>
          <w:numId w:val="24"/>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01.01.2023–31.12.2025</w:t>
      </w:r>
    </w:p>
    <w:p w14:paraId="3764AF33" w14:textId="77777777" w:rsidR="00AE19BC" w:rsidRPr="00AE19BC" w:rsidRDefault="00AE19BC" w:rsidP="00AE19BC">
      <w:pPr>
        <w:numPr>
          <w:ilvl w:val="3"/>
          <w:numId w:val="24"/>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piiripatrull</w:t>
      </w:r>
    </w:p>
    <w:p w14:paraId="2CA1FD5D"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5D819759"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SEIRETEHNIKUTE VÄRBAMINE JA KOOLITAMINE (Sekkumise kood: 026 Tegevustoetus – integreeritud piirihaldus)</w:t>
      </w:r>
    </w:p>
    <w:p w14:paraId="4F9824DF"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Seiretehnikute toel on tagatud piirilõikudes 1–8 ja Narva jõe seirepositsioonide töö. Projekti raames värvatakse ja koolitatakse 6 seiretehnikut, kelle ülesandeks on vastutada uute seirepositsioonide töötamise eest. Projektis kaetakse tööjõu, koolitamise ja töökoha loomise kulud.</w:t>
      </w:r>
    </w:p>
    <w:p w14:paraId="1ACB5C4D"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01.01.2023–30.06.2027</w:t>
      </w:r>
    </w:p>
    <w:p w14:paraId="06A0AEEC"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Värvatud PPA seiretehnikud</w:t>
      </w:r>
    </w:p>
    <w:p w14:paraId="5D634902"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4F4B12F"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SEIRETEHNIKA ÜLALPIDAMINE JA HOOLDAMINE VÄLISPIIRIL (Sekkumise kood: 026 Tegevustoetus – integreeritud piirihaldus)</w:t>
      </w:r>
    </w:p>
    <w:p w14:paraId="7A3E41A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ELi välispiir on kaitstud seiretehnika toimepidevuse ja elukaare tagamise toel. Tegevustoetusest kaetakse piiri seiretehnika elukaare, ülalpidamise ja hooldusega seotud kulud, sh litsentside tasud, serveriruumide rent, sidekulud jne</w:t>
      </w:r>
    </w:p>
    <w:p w14:paraId="4169548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01.01.2023–31.12.2029</w:t>
      </w:r>
    </w:p>
    <w:p w14:paraId="00DC5CA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w:t>
      </w:r>
    </w:p>
    <w:p w14:paraId="20DACFC1"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560E03B"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AUTOMATISEERITUD PIIRIÜLETUSE TOIMIVUSE TAGAMINE PIIRIPUNKTIDES (Sekkumise kood 026: Tegevustoetus – integreeritud piirihaldus)</w:t>
      </w:r>
    </w:p>
    <w:p w14:paraId="7086F07D" w14:textId="2847A66E" w:rsidR="00AE19BC" w:rsidRPr="00AE19BC" w:rsidRDefault="00AE19BC" w:rsidP="00AE19BC">
      <w:pPr>
        <w:numPr>
          <w:ilvl w:val="3"/>
          <w:numId w:val="24"/>
        </w:numPr>
        <w:tabs>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Automaatse piirikontrolli süsteemi kasutamise abil on Schengeni alale saabuvate ja alalt lahkuvate reisijate voog sujuv ja piiriületus kiirem. Projektist kaetakse piiripunktide Tallinn-1, Narva-1 ja Saatse ABC-väravate rentimise</w:t>
      </w:r>
      <w:del w:id="60" w:author="Aivi Kuivonen" w:date="2024-03-16T17:54:00Z">
        <w:r w:rsidRPr="00AE19BC" w:rsidDel="00C32BD1">
          <w:rPr>
            <w:rFonts w:ascii="Times New Roman" w:hAnsi="Times New Roman" w:cs="Times New Roman"/>
            <w:sz w:val="24"/>
            <w:szCs w:val="24"/>
          </w:rPr>
          <w:delText>ga</w:delText>
        </w:r>
      </w:del>
      <w:r w:rsidRPr="00AE19BC">
        <w:rPr>
          <w:rFonts w:ascii="Times New Roman" w:hAnsi="Times New Roman" w:cs="Times New Roman"/>
          <w:sz w:val="24"/>
          <w:szCs w:val="24"/>
        </w:rPr>
        <w:t xml:space="preserve"> </w:t>
      </w:r>
      <w:ins w:id="61" w:author="Aivi Kuivonen" w:date="2024-03-16T17:54:00Z">
        <w:r w:rsidR="00C32BD1">
          <w:rPr>
            <w:rFonts w:ascii="Times New Roman" w:hAnsi="Times New Roman" w:cs="Times New Roman"/>
            <w:sz w:val="24"/>
            <w:szCs w:val="24"/>
          </w:rPr>
          <w:t xml:space="preserve">ja töös hoidmisega </w:t>
        </w:r>
      </w:ins>
      <w:r w:rsidRPr="00AE19BC">
        <w:rPr>
          <w:rFonts w:ascii="Times New Roman" w:hAnsi="Times New Roman" w:cs="Times New Roman"/>
          <w:sz w:val="24"/>
          <w:szCs w:val="24"/>
        </w:rPr>
        <w:t>seotud kulud.</w:t>
      </w:r>
      <w:ins w:id="62" w:author="Aivi Kuivonen" w:date="2024-03-16T17:54:00Z">
        <w:r w:rsidR="00C32BD1">
          <w:rPr>
            <w:rFonts w:ascii="Times New Roman" w:hAnsi="Times New Roman" w:cs="Times New Roman"/>
            <w:sz w:val="24"/>
            <w:szCs w:val="24"/>
          </w:rPr>
          <w:t xml:space="preserve"> </w:t>
        </w:r>
        <w:bookmarkStart w:id="63" w:name="_Hlk161504430"/>
        <w:r w:rsidR="00C32BD1" w:rsidRPr="00043426">
          <w:rPr>
            <w:rFonts w:ascii="Times New Roman" w:hAnsi="Times New Roman" w:cs="Times New Roman"/>
            <w:i/>
            <w:iCs/>
            <w:sz w:val="24"/>
            <w:szCs w:val="24"/>
          </w:rPr>
          <w:t>(muudetud siseministri ….käskkirjaga nr ….)</w:t>
        </w:r>
      </w:ins>
      <w:bookmarkEnd w:id="63"/>
    </w:p>
    <w:p w14:paraId="03C4E4B0" w14:textId="77777777" w:rsidR="00AE19BC" w:rsidRPr="00AE19BC" w:rsidRDefault="00AE19BC" w:rsidP="00AE19BC">
      <w:pPr>
        <w:numPr>
          <w:ilvl w:val="3"/>
          <w:numId w:val="24"/>
        </w:num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abikõlblikkuse periood: 01.01.2023–31.12.2029 </w:t>
      </w:r>
    </w:p>
    <w:p w14:paraId="3385D3C8" w14:textId="77777777" w:rsidR="00AE19BC" w:rsidRDefault="00AE19BC" w:rsidP="00AE19BC">
      <w:pPr>
        <w:numPr>
          <w:ilvl w:val="3"/>
          <w:numId w:val="24"/>
        </w:num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64" w:author="Aivi Kuivonen" w:date="2024-03-16T18:01:00Z"/>
          <w:rFonts w:ascii="Times New Roman" w:hAnsi="Times New Roman" w:cs="Times New Roman"/>
          <w:sz w:val="24"/>
          <w:szCs w:val="24"/>
        </w:rPr>
      </w:pPr>
      <w:r w:rsidRPr="00AE19BC">
        <w:rPr>
          <w:rFonts w:ascii="Times New Roman" w:hAnsi="Times New Roman" w:cs="Times New Roman"/>
          <w:sz w:val="24"/>
          <w:szCs w:val="24"/>
        </w:rPr>
        <w:t>Projekti sihtrühm: PPA</w:t>
      </w:r>
    </w:p>
    <w:p w14:paraId="38F25162" w14:textId="77777777" w:rsidR="00CA43BF" w:rsidRDefault="00CA43BF" w:rsidP="00CA43BF">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ins w:id="65" w:author="Aivi Kuivonen" w:date="2024-03-16T18:01:00Z"/>
          <w:rFonts w:ascii="Times New Roman" w:hAnsi="Times New Roman" w:cs="Times New Roman"/>
          <w:sz w:val="24"/>
          <w:szCs w:val="24"/>
        </w:rPr>
      </w:pPr>
    </w:p>
    <w:p w14:paraId="2F8A9B19" w14:textId="307F09E7" w:rsidR="00CA43BF" w:rsidRDefault="00CA43BF" w:rsidP="00CA43BF">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ins w:id="66" w:author="Aivi Kuivonen" w:date="2024-03-16T18:03:00Z"/>
          <w:rFonts w:ascii="Times New Roman" w:hAnsi="Times New Roman" w:cs="Times New Roman"/>
          <w:sz w:val="24"/>
          <w:szCs w:val="24"/>
        </w:rPr>
      </w:pPr>
      <w:bookmarkStart w:id="67" w:name="_Hlk161507343"/>
      <w:ins w:id="68" w:author="Aivi Kuivonen" w:date="2024-03-16T18:01:00Z">
        <w:r>
          <w:rPr>
            <w:rFonts w:ascii="Times New Roman" w:hAnsi="Times New Roman" w:cs="Times New Roman"/>
            <w:sz w:val="24"/>
            <w:szCs w:val="24"/>
          </w:rPr>
          <w:lastRenderedPageBreak/>
          <w:t>2.3.10. VÕMMORSKI PIIRILÕIGU PROJEKTEERIMINE JA EKSPERTIIS</w:t>
        </w:r>
      </w:ins>
      <w:ins w:id="69" w:author="Aivi Kuivonen" w:date="2024-03-16T18:02:00Z">
        <w:r>
          <w:rPr>
            <w:rFonts w:ascii="Times New Roman" w:hAnsi="Times New Roman" w:cs="Times New Roman"/>
            <w:sz w:val="24"/>
            <w:szCs w:val="24"/>
          </w:rPr>
          <w:t xml:space="preserve"> (Sekkumise kood 006: Piirivalve – muud meetmed)</w:t>
        </w:r>
      </w:ins>
    </w:p>
    <w:p w14:paraId="5A66D0B2" w14:textId="14D7791C" w:rsidR="00CA43BF" w:rsidRDefault="00CA43BF" w:rsidP="00CA43BF">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ins w:id="70" w:author="Aivi Kuivonen" w:date="2024-03-16T18:10:00Z"/>
        </w:rPr>
      </w:pPr>
      <w:ins w:id="71" w:author="Aivi Kuivonen" w:date="2024-03-16T18:03:00Z">
        <w:r>
          <w:rPr>
            <w:rFonts w:ascii="Times New Roman" w:hAnsi="Times New Roman" w:cs="Times New Roman"/>
            <w:sz w:val="24"/>
            <w:szCs w:val="24"/>
          </w:rPr>
          <w:t xml:space="preserve">2.3.10.1. Projekti eesmärk ja sisu: </w:t>
        </w:r>
      </w:ins>
      <w:ins w:id="72" w:author="Aivi Kuivonen" w:date="2024-03-16T18:04:00Z">
        <w:r>
          <w:rPr>
            <w:rFonts w:ascii="Times New Roman" w:hAnsi="Times New Roman" w:cs="Times New Roman"/>
            <w:sz w:val="24"/>
            <w:szCs w:val="24"/>
          </w:rPr>
          <w:t>Projekti</w:t>
        </w:r>
      </w:ins>
      <w:ins w:id="73" w:author="Aivi Kuivonen" w:date="2024-03-16T18:05:00Z">
        <w:r>
          <w:rPr>
            <w:rFonts w:ascii="Times New Roman" w:hAnsi="Times New Roman" w:cs="Times New Roman"/>
            <w:sz w:val="24"/>
            <w:szCs w:val="24"/>
          </w:rPr>
          <w:t xml:space="preserve"> raames tellitakse</w:t>
        </w:r>
      </w:ins>
      <w:ins w:id="74" w:author="Aivi Kuivonen" w:date="2024-03-16T18:06:00Z">
        <w:r>
          <w:rPr>
            <w:rFonts w:ascii="Times New Roman" w:hAnsi="Times New Roman" w:cs="Times New Roman"/>
            <w:sz w:val="24"/>
            <w:szCs w:val="24"/>
          </w:rPr>
          <w:t xml:space="preserve"> </w:t>
        </w:r>
        <w:proofErr w:type="spellStart"/>
        <w:r>
          <w:rPr>
            <w:rFonts w:ascii="Times New Roman" w:hAnsi="Times New Roman" w:cs="Times New Roman"/>
            <w:sz w:val="24"/>
            <w:szCs w:val="24"/>
          </w:rPr>
          <w:t>Võmmorski</w:t>
        </w:r>
        <w:proofErr w:type="spellEnd"/>
        <w:r>
          <w:rPr>
            <w:rFonts w:ascii="Times New Roman" w:hAnsi="Times New Roman" w:cs="Times New Roman"/>
            <w:sz w:val="24"/>
            <w:szCs w:val="24"/>
          </w:rPr>
          <w:t xml:space="preserve"> piirilõigu projekteerimine ja ekspertiis. </w:t>
        </w:r>
      </w:ins>
      <w:ins w:id="75" w:author="Aivi Kuivonen" w:date="2024-03-16T18:09:00Z">
        <w:r w:rsidR="005E6C38" w:rsidRPr="005E6C38">
          <w:rPr>
            <w:rFonts w:ascii="Times New Roman" w:hAnsi="Times New Roman" w:cs="Times New Roman"/>
            <w:sz w:val="24"/>
            <w:szCs w:val="24"/>
          </w:rPr>
          <w:t>Projekteerimine sisaldab autori järelevalve teostamist ehitusperioodi käigus. Hanke viib läbi Riigi Kinnisvara AS, kuid maksja on PPA</w:t>
        </w:r>
        <w:r w:rsidR="005E6C38">
          <w:rPr>
            <w:rFonts w:ascii="Times New Roman" w:hAnsi="Times New Roman" w:cs="Times New Roman"/>
            <w:sz w:val="24"/>
            <w:szCs w:val="24"/>
          </w:rPr>
          <w:t xml:space="preserve">. </w:t>
        </w:r>
      </w:ins>
      <w:ins w:id="76" w:author="Aivi Kuivonen" w:date="2024-03-16T18:06:00Z">
        <w:r>
          <w:rPr>
            <w:rFonts w:ascii="Times New Roman" w:hAnsi="Times New Roman" w:cs="Times New Roman"/>
            <w:sz w:val="24"/>
            <w:szCs w:val="24"/>
          </w:rPr>
          <w:t>Projekti</w:t>
        </w:r>
      </w:ins>
      <w:ins w:id="77" w:author="Aivi Kuivonen" w:date="2024-03-16T18:04:00Z">
        <w:r>
          <w:rPr>
            <w:rFonts w:ascii="Times New Roman" w:hAnsi="Times New Roman" w:cs="Times New Roman"/>
            <w:sz w:val="24"/>
            <w:szCs w:val="24"/>
          </w:rPr>
          <w:t xml:space="preserve"> tulemused võetakse aluseks </w:t>
        </w:r>
      </w:ins>
      <w:proofErr w:type="spellStart"/>
      <w:ins w:id="78" w:author="Aivi Kuivonen" w:date="2024-03-16T18:07:00Z">
        <w:r>
          <w:rPr>
            <w:rFonts w:ascii="Times New Roman" w:hAnsi="Times New Roman" w:cs="Times New Roman"/>
            <w:sz w:val="24"/>
            <w:szCs w:val="24"/>
          </w:rPr>
          <w:t>Võmmorski</w:t>
        </w:r>
        <w:proofErr w:type="spellEnd"/>
        <w:r>
          <w:rPr>
            <w:rFonts w:ascii="Times New Roman" w:hAnsi="Times New Roman" w:cs="Times New Roman"/>
            <w:sz w:val="24"/>
            <w:szCs w:val="24"/>
          </w:rPr>
          <w:t xml:space="preserve"> piirilõigu </w:t>
        </w:r>
      </w:ins>
      <w:ins w:id="79" w:author="Aivi Kuivonen" w:date="2024-03-16T18:05:00Z">
        <w:r>
          <w:rPr>
            <w:rFonts w:ascii="Times New Roman" w:hAnsi="Times New Roman" w:cs="Times New Roman"/>
            <w:sz w:val="24"/>
            <w:szCs w:val="24"/>
          </w:rPr>
          <w:t>ehitustöödele</w:t>
        </w:r>
      </w:ins>
      <w:ins w:id="80" w:author="Aivi Kuivonen" w:date="2024-03-16T18:07:00Z">
        <w:r>
          <w:rPr>
            <w:rFonts w:ascii="Times New Roman" w:hAnsi="Times New Roman" w:cs="Times New Roman"/>
            <w:sz w:val="24"/>
            <w:szCs w:val="24"/>
          </w:rPr>
          <w:t xml:space="preserve">, et </w:t>
        </w:r>
      </w:ins>
      <w:ins w:id="81" w:author="Aivi Kuivonen" w:date="2024-03-16T18:03:00Z">
        <w:r>
          <w:rPr>
            <w:rFonts w:ascii="Times New Roman" w:hAnsi="Times New Roman" w:cs="Times New Roman"/>
            <w:sz w:val="24"/>
            <w:szCs w:val="24"/>
          </w:rPr>
          <w:t>ühenda</w:t>
        </w:r>
      </w:ins>
      <w:ins w:id="82" w:author="Aivi Kuivonen" w:date="2024-03-16T18:07:00Z">
        <w:r>
          <w:rPr>
            <w:rFonts w:ascii="Times New Roman" w:hAnsi="Times New Roman" w:cs="Times New Roman"/>
            <w:sz w:val="24"/>
            <w:szCs w:val="24"/>
          </w:rPr>
          <w:t>da</w:t>
        </w:r>
      </w:ins>
      <w:ins w:id="83" w:author="Aivi Kuivonen" w:date="2024-03-16T18:03:00Z">
        <w:r>
          <w:rPr>
            <w:rFonts w:ascii="Times New Roman" w:hAnsi="Times New Roman" w:cs="Times New Roman"/>
            <w:sz w:val="24"/>
            <w:szCs w:val="24"/>
          </w:rPr>
          <w:t xml:space="preserve"> piirilõ</w:t>
        </w:r>
      </w:ins>
      <w:ins w:id="84" w:author="Aivi Kuivonen" w:date="2024-03-16T18:04:00Z">
        <w:r>
          <w:rPr>
            <w:rFonts w:ascii="Times New Roman" w:hAnsi="Times New Roman" w:cs="Times New Roman"/>
            <w:sz w:val="24"/>
            <w:szCs w:val="24"/>
          </w:rPr>
          <w:t>igud 6 ja 7.</w:t>
        </w:r>
      </w:ins>
      <w:ins w:id="85" w:author="Aivi Kuivonen" w:date="2024-03-16T18:09:00Z">
        <w:r w:rsidR="005E6C38">
          <w:rPr>
            <w:rFonts w:ascii="Times New Roman" w:hAnsi="Times New Roman" w:cs="Times New Roman"/>
            <w:sz w:val="24"/>
            <w:szCs w:val="24"/>
          </w:rPr>
          <w:t xml:space="preserve"> Ehitustö</w:t>
        </w:r>
      </w:ins>
      <w:ins w:id="86" w:author="Aivi Kuivonen" w:date="2024-03-16T18:10:00Z">
        <w:r w:rsidR="005E6C38">
          <w:rPr>
            <w:rFonts w:ascii="Times New Roman" w:hAnsi="Times New Roman" w:cs="Times New Roman"/>
            <w:sz w:val="24"/>
            <w:szCs w:val="24"/>
          </w:rPr>
          <w:t>i</w:t>
        </w:r>
      </w:ins>
      <w:ins w:id="87" w:author="Aivi Kuivonen" w:date="2024-03-16T18:09:00Z">
        <w:r w:rsidR="005E6C38">
          <w:rPr>
            <w:rFonts w:ascii="Times New Roman" w:hAnsi="Times New Roman" w:cs="Times New Roman"/>
            <w:sz w:val="24"/>
            <w:szCs w:val="24"/>
          </w:rPr>
          <w:t>d rahastatak</w:t>
        </w:r>
      </w:ins>
      <w:ins w:id="88" w:author="Aivi Kuivonen" w:date="2024-03-16T18:10:00Z">
        <w:r w:rsidR="005E6C38">
          <w:rPr>
            <w:rFonts w:ascii="Times New Roman" w:hAnsi="Times New Roman" w:cs="Times New Roman"/>
            <w:sz w:val="24"/>
            <w:szCs w:val="24"/>
          </w:rPr>
          <w:t>se riigieelarvest.</w:t>
        </w:r>
      </w:ins>
      <w:ins w:id="89" w:author="Aivi Kuivonen" w:date="2024-03-16T18:09:00Z">
        <w:r w:rsidR="005E6C38" w:rsidRPr="005E6C38">
          <w:t xml:space="preserve"> </w:t>
        </w:r>
      </w:ins>
    </w:p>
    <w:p w14:paraId="174921BD" w14:textId="68AD652A" w:rsidR="005E6C38" w:rsidRDefault="005E6C38" w:rsidP="005E6C38">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ins w:id="90" w:author="Aivi Kuivonen" w:date="2024-03-16T18:11:00Z"/>
          <w:rFonts w:ascii="Times New Roman" w:hAnsi="Times New Roman" w:cs="Times New Roman"/>
          <w:sz w:val="24"/>
          <w:szCs w:val="24"/>
        </w:rPr>
      </w:pPr>
      <w:ins w:id="91" w:author="Aivi Kuivonen" w:date="2024-03-16T18:10:00Z">
        <w:r w:rsidRPr="005E6C38">
          <w:rPr>
            <w:rFonts w:ascii="Times New Roman" w:hAnsi="Times New Roman" w:cs="Times New Roman"/>
            <w:sz w:val="24"/>
            <w:szCs w:val="24"/>
          </w:rPr>
          <w:t xml:space="preserve">2.3.10.2. </w:t>
        </w:r>
        <w:r>
          <w:rPr>
            <w:rFonts w:ascii="Times New Roman" w:hAnsi="Times New Roman" w:cs="Times New Roman"/>
            <w:sz w:val="24"/>
            <w:szCs w:val="24"/>
          </w:rPr>
          <w:t>Proj</w:t>
        </w:r>
      </w:ins>
      <w:ins w:id="92" w:author="Aivi Kuivonen" w:date="2024-03-16T18:11:00Z">
        <w:r>
          <w:rPr>
            <w:rFonts w:ascii="Times New Roman" w:hAnsi="Times New Roman" w:cs="Times New Roman"/>
            <w:sz w:val="24"/>
            <w:szCs w:val="24"/>
          </w:rPr>
          <w:t>ekti abikõlblikkuse periood: 01.04.2024–31.12.2026</w:t>
        </w:r>
      </w:ins>
    </w:p>
    <w:p w14:paraId="3050ACEE" w14:textId="103EBADB" w:rsidR="005E6C38" w:rsidRPr="00AE19BC" w:rsidRDefault="005E6C38" w:rsidP="005E6C38">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ins w:id="93" w:author="Aivi Kuivonen" w:date="2024-03-16T18:11:00Z">
        <w:r>
          <w:rPr>
            <w:rFonts w:ascii="Times New Roman" w:hAnsi="Times New Roman" w:cs="Times New Roman"/>
            <w:sz w:val="24"/>
            <w:szCs w:val="24"/>
          </w:rPr>
          <w:t>2.3.10.3. Projekti sihtrühm: PPA</w:t>
        </w:r>
      </w:ins>
      <w:ins w:id="94" w:author="Aivi Kuivonen" w:date="2024-03-16T18:13:00Z">
        <w:r w:rsidR="00057534">
          <w:rPr>
            <w:rFonts w:ascii="Times New Roman" w:hAnsi="Times New Roman" w:cs="Times New Roman"/>
            <w:sz w:val="24"/>
            <w:szCs w:val="24"/>
          </w:rPr>
          <w:t xml:space="preserve"> </w:t>
        </w:r>
        <w:r w:rsidR="00057534" w:rsidRPr="00D75209">
          <w:rPr>
            <w:rFonts w:ascii="Times New Roman" w:hAnsi="Times New Roman" w:cs="Times New Roman"/>
            <w:i/>
            <w:iCs/>
            <w:sz w:val="24"/>
            <w:szCs w:val="24"/>
          </w:rPr>
          <w:t>(muudetud siseministri ….käskkirjaga nr ….)</w:t>
        </w:r>
      </w:ins>
    </w:p>
    <w:bookmarkEnd w:id="67"/>
    <w:p w14:paraId="301A8110"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3D621C0" w14:textId="77777777" w:rsidR="00AE19BC" w:rsidRPr="00AE19BC" w:rsidRDefault="00AE19BC" w:rsidP="00822124">
      <w:pPr>
        <w:numPr>
          <w:ilvl w:val="0"/>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Riigiabi</w:t>
      </w:r>
    </w:p>
    <w:p w14:paraId="48D97B8C" w14:textId="77777777" w:rsidR="00AE19BC" w:rsidRPr="00AE19BC" w:rsidRDefault="00AE19BC" w:rsidP="008221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AE19BC">
        <w:rPr>
          <w:rFonts w:ascii="Times New Roman" w:hAnsi="Times New Roman" w:cs="Times New Roman"/>
          <w:sz w:val="24"/>
          <w:szCs w:val="24"/>
        </w:rPr>
        <w:t>Antav toetus ei ole riigiabi ega vähese tähtsusega abi.</w:t>
      </w:r>
    </w:p>
    <w:p w14:paraId="5A65778F"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01A890A7" w14:textId="77777777" w:rsidR="00AE19BC" w:rsidRPr="00AE19BC" w:rsidRDefault="00AE19BC" w:rsidP="00822124">
      <w:pPr>
        <w:keepNext/>
        <w:numPr>
          <w:ilvl w:val="0"/>
          <w:numId w:val="2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95" w:name="_Toc178472296"/>
      <w:bookmarkStart w:id="96" w:name="_Toc178407910"/>
      <w:bookmarkStart w:id="97" w:name="_Toc178406142"/>
      <w:bookmarkStart w:id="98" w:name="_Toc175708669"/>
      <w:bookmarkStart w:id="99" w:name="_Toc170275215"/>
      <w:bookmarkStart w:id="100" w:name="_Toc170272768"/>
      <w:bookmarkStart w:id="101" w:name="_Toc170205233"/>
      <w:bookmarkStart w:id="102" w:name="_Toc170120418"/>
      <w:bookmarkStart w:id="103" w:name="_Toc170119589"/>
      <w:bookmarkStart w:id="104" w:name="_Toc170119231"/>
      <w:r w:rsidRPr="00AE19BC">
        <w:rPr>
          <w:rFonts w:ascii="Times New Roman" w:eastAsia="Times New Roman" w:hAnsi="Times New Roman" w:cs="Times New Roman"/>
          <w:b/>
          <w:bCs/>
          <w:color w:val="000000" w:themeColor="text1"/>
          <w:kern w:val="32"/>
          <w:sz w:val="24"/>
          <w:szCs w:val="24"/>
        </w:rPr>
        <w:t xml:space="preserve"> Eelarve ja tulemused</w:t>
      </w:r>
      <w:r w:rsidRPr="00AE19BC">
        <w:rPr>
          <w:rFonts w:ascii="Times New Roman" w:hAnsi="Times New Roman" w:cs="Times New Roman"/>
          <w:sz w:val="24"/>
          <w:szCs w:val="24"/>
          <w:vertAlign w:val="superscript"/>
        </w:rPr>
        <w:footnoteReference w:id="7"/>
      </w:r>
    </w:p>
    <w:p w14:paraId="3AC21921" w14:textId="5E319D16"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TAT eelarve on 29 340 897,01 eurot. Eelarve koosneb BMVI toetusest (75%) ja riiklikust kaasfinantseeringust (25%). Omafinantseeringut ei ole ette nähtud.</w:t>
      </w:r>
      <w:r w:rsidR="005E6070">
        <w:rPr>
          <w:rFonts w:ascii="Times New Roman" w:hAnsi="Times New Roman" w:cs="Times New Roman"/>
          <w:sz w:val="24"/>
          <w:szCs w:val="24"/>
        </w:rPr>
        <w:t xml:space="preserve"> Eelarve sisaldab käibemaksu.</w:t>
      </w:r>
    </w:p>
    <w:p w14:paraId="434AE540"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w:t>
      </w:r>
      <w:r w:rsidRPr="00AE19BC">
        <w:rPr>
          <w:rFonts w:ascii="Times New Roman" w:hAnsi="Times New Roman" w:cs="Times New Roman"/>
          <w:bCs/>
          <w:sz w:val="24"/>
          <w:szCs w:val="24"/>
          <w:lang w:eastAsia="et-EE"/>
        </w:rPr>
        <w:t xml:space="preserve">unktis 2 nimetatud tegevuste tulemusena </w:t>
      </w:r>
      <w:bookmarkStart w:id="105" w:name="_Hlk116991161"/>
      <w:r w:rsidRPr="00AE19BC">
        <w:rPr>
          <w:rFonts w:ascii="Times New Roman" w:hAnsi="Times New Roman" w:cs="Times New Roman"/>
          <w:bCs/>
          <w:sz w:val="24"/>
          <w:szCs w:val="24"/>
          <w:lang w:eastAsia="et-EE"/>
        </w:rPr>
        <w:t>toetab Eesti Euroopa piiri- ja rannikuvalvet välispiiridel tõhusa Euroopa integreeritud piirihalduse rakendamisel.</w:t>
      </w:r>
      <w:bookmarkEnd w:id="105"/>
    </w:p>
    <w:p w14:paraId="2B499A86" w14:textId="36FEADCD"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lang w:eastAsia="et-EE"/>
        </w:rPr>
      </w:pPr>
      <w:r w:rsidRPr="00AE19BC">
        <w:rPr>
          <w:rFonts w:ascii="Times New Roman" w:hAnsi="Times New Roman" w:cs="Times New Roman"/>
          <w:sz w:val="24"/>
          <w:szCs w:val="24"/>
        </w:rPr>
        <w:t xml:space="preserve">Eelarve jagunemine ning </w:t>
      </w:r>
      <w:r w:rsidRPr="00AE19BC">
        <w:rPr>
          <w:rFonts w:ascii="Times New Roman" w:hAnsi="Times New Roman" w:cs="Times New Roman"/>
          <w:bCs/>
          <w:sz w:val="24"/>
          <w:szCs w:val="24"/>
          <w:lang w:eastAsia="et-EE"/>
        </w:rPr>
        <w:t>tegevuste seireks ja hindamiseks kasutatavad näitajad on toodud allolevas tabelis. Kõikide näitajate algtase on 0.</w:t>
      </w:r>
      <w:ins w:id="106" w:author="Aivi Kuivonen" w:date="2024-03-16T18:37:00Z">
        <w:r w:rsidR="00934F9A" w:rsidRPr="00934F9A">
          <w:t xml:space="preserve"> </w:t>
        </w:r>
        <w:r w:rsidR="00934F9A" w:rsidRPr="00934F9A">
          <w:rPr>
            <w:rFonts w:ascii="Times New Roman" w:hAnsi="Times New Roman" w:cs="Times New Roman"/>
            <w:bCs/>
            <w:sz w:val="24"/>
            <w:szCs w:val="24"/>
            <w:lang w:eastAsia="et-EE"/>
          </w:rPr>
          <w:t>(</w:t>
        </w:r>
        <w:r w:rsidR="00934F9A" w:rsidRPr="006E4E5A">
          <w:rPr>
            <w:rFonts w:ascii="Times New Roman" w:hAnsi="Times New Roman" w:cs="Times New Roman"/>
            <w:bCs/>
            <w:i/>
            <w:iCs/>
            <w:sz w:val="24"/>
            <w:szCs w:val="24"/>
            <w:lang w:eastAsia="et-EE"/>
          </w:rPr>
          <w:t>muudetud siseministri ….käskkirjaga nr ….)</w:t>
        </w:r>
      </w:ins>
    </w:p>
    <w:p w14:paraId="41B9CB17" w14:textId="77777777" w:rsidR="00AE19BC" w:rsidRPr="00AE19BC" w:rsidRDefault="00AE19BC" w:rsidP="00AE19BC">
      <w:pPr>
        <w:spacing w:line="240" w:lineRule="auto"/>
        <w:ind w:left="0"/>
        <w:rPr>
          <w:rFonts w:ascii="Times New Roman" w:eastAsia="Times New Roman" w:hAnsi="Times New Roman" w:cs="Times New Roman"/>
          <w:i/>
          <w:color w:val="000000" w:themeColor="text1"/>
          <w:sz w:val="24"/>
          <w:szCs w:val="24"/>
          <w:lang w:eastAsia="et-EE"/>
        </w:rPr>
        <w:sectPr w:rsidR="00AE19BC" w:rsidRPr="00AE19BC" w:rsidSect="00994E04">
          <w:footerReference w:type="default" r:id="rId9"/>
          <w:pgSz w:w="11906" w:h="16838"/>
          <w:pgMar w:top="851" w:right="1417" w:bottom="993" w:left="1417" w:header="708" w:footer="708" w:gutter="0"/>
          <w:cols w:space="708"/>
          <w:docGrid w:linePitch="360"/>
        </w:sectPr>
      </w:pPr>
      <w:r w:rsidRPr="00AE19BC">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276"/>
        <w:gridCol w:w="1276"/>
        <w:gridCol w:w="3827"/>
      </w:tblGrid>
      <w:tr w:rsidR="00AE19BC" w:rsidRPr="00AE19BC" w14:paraId="27A04B0F" w14:textId="77777777" w:rsidTr="005E6070">
        <w:trPr>
          <w:trHeight w:val="50"/>
        </w:trPr>
        <w:tc>
          <w:tcPr>
            <w:tcW w:w="2405" w:type="dxa"/>
          </w:tcPr>
          <w:p w14:paraId="0FB104FB"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1518B993" w14:textId="73FE3CDA"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Projekti eelarve</w:t>
            </w:r>
            <w:r w:rsidR="005E6070">
              <w:rPr>
                <w:rFonts w:ascii="Times New Roman" w:eastAsia="Times New Roman" w:hAnsi="Times New Roman" w:cs="Times New Roman"/>
                <w:b/>
                <w:bCs/>
                <w:color w:val="000000" w:themeColor="text1"/>
                <w:sz w:val="24"/>
                <w:szCs w:val="24"/>
              </w:rPr>
              <w:t xml:space="preserve"> (koos käibemaksuga)</w:t>
            </w:r>
            <w:r w:rsidRPr="00AE19BC">
              <w:rPr>
                <w:rFonts w:ascii="Times New Roman" w:eastAsia="Times New Roman" w:hAnsi="Times New Roman" w:cs="Times New Roman"/>
                <w:b/>
                <w:bCs/>
                <w:color w:val="000000" w:themeColor="text1"/>
                <w:sz w:val="24"/>
                <w:szCs w:val="24"/>
              </w:rPr>
              <w:t>, sh kaudsete kulude määr kogu projekti eelarvest</w:t>
            </w:r>
          </w:p>
        </w:tc>
        <w:tc>
          <w:tcPr>
            <w:tcW w:w="3119" w:type="dxa"/>
          </w:tcPr>
          <w:p w14:paraId="7093EC3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b/>
                <w:bCs/>
                <w:color w:val="000000" w:themeColor="text1"/>
                <w:sz w:val="24"/>
                <w:szCs w:val="24"/>
              </w:rPr>
              <w:t>Näitaja kood ja nimetus</w:t>
            </w:r>
          </w:p>
        </w:tc>
        <w:tc>
          <w:tcPr>
            <w:tcW w:w="1275" w:type="dxa"/>
          </w:tcPr>
          <w:p w14:paraId="75D982B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b/>
                <w:bCs/>
                <w:color w:val="000000" w:themeColor="text1"/>
                <w:sz w:val="24"/>
                <w:szCs w:val="24"/>
              </w:rPr>
              <w:t>Näitaja mõõtühik</w:t>
            </w:r>
          </w:p>
        </w:tc>
        <w:tc>
          <w:tcPr>
            <w:tcW w:w="1276" w:type="dxa"/>
          </w:tcPr>
          <w:p w14:paraId="3479BCF8"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Sihttase 2024</w:t>
            </w:r>
          </w:p>
          <w:p w14:paraId="3D533901"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3CBEBD1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Sihttase</w:t>
            </w:r>
          </w:p>
          <w:p w14:paraId="7C682FF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
                <w:bCs/>
                <w:color w:val="000000" w:themeColor="text1"/>
                <w:sz w:val="24"/>
                <w:szCs w:val="24"/>
              </w:rPr>
              <w:t>2029</w:t>
            </w:r>
          </w:p>
        </w:tc>
        <w:tc>
          <w:tcPr>
            <w:tcW w:w="3827" w:type="dxa"/>
          </w:tcPr>
          <w:p w14:paraId="4405A53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 xml:space="preserve">Selgitav teave </w:t>
            </w:r>
          </w:p>
        </w:tc>
      </w:tr>
      <w:tr w:rsidR="00AE19BC" w:rsidRPr="00AE19BC" w14:paraId="5D79D98F" w14:textId="77777777" w:rsidTr="005E6070">
        <w:trPr>
          <w:trHeight w:val="50"/>
        </w:trPr>
        <w:tc>
          <w:tcPr>
            <w:tcW w:w="2405" w:type="dxa"/>
          </w:tcPr>
          <w:p w14:paraId="4B6C3FA3"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 xml:space="preserve">PIIRIKONTROLLI-SEADMETE UUENDAMINE </w:t>
            </w:r>
          </w:p>
        </w:tc>
        <w:tc>
          <w:tcPr>
            <w:tcW w:w="1843" w:type="dxa"/>
          </w:tcPr>
          <w:p w14:paraId="12D22B1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3 000 699,95, sh kaudsed kulud 0,2% </w:t>
            </w:r>
          </w:p>
        </w:tc>
        <w:tc>
          <w:tcPr>
            <w:tcW w:w="3119" w:type="dxa"/>
          </w:tcPr>
          <w:p w14:paraId="23CC6AF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 Piiripunktide jaoks ostetud seadmete arv</w:t>
            </w:r>
          </w:p>
        </w:tc>
        <w:tc>
          <w:tcPr>
            <w:tcW w:w="1275" w:type="dxa"/>
          </w:tcPr>
          <w:p w14:paraId="742FB255"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4D960B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200</w:t>
            </w:r>
          </w:p>
        </w:tc>
        <w:tc>
          <w:tcPr>
            <w:tcW w:w="1276" w:type="dxa"/>
          </w:tcPr>
          <w:p w14:paraId="02600D7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1000</w:t>
            </w:r>
          </w:p>
        </w:tc>
        <w:tc>
          <w:tcPr>
            <w:tcW w:w="3827" w:type="dxa"/>
          </w:tcPr>
          <w:p w14:paraId="39F0946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AE19BC" w:rsidRPr="00AE19BC" w14:paraId="2657C9D3" w14:textId="77777777" w:rsidTr="005E6070">
        <w:trPr>
          <w:trHeight w:val="160"/>
        </w:trPr>
        <w:tc>
          <w:tcPr>
            <w:tcW w:w="2405" w:type="dxa"/>
            <w:vMerge w:val="restart"/>
          </w:tcPr>
          <w:p w14:paraId="269C1EE3"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DROONIDE SOETAMINE</w:t>
            </w:r>
          </w:p>
        </w:tc>
        <w:tc>
          <w:tcPr>
            <w:tcW w:w="1843" w:type="dxa"/>
            <w:vMerge w:val="restart"/>
          </w:tcPr>
          <w:p w14:paraId="4E59BF6F" w14:textId="6074159E"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bookmarkStart w:id="107" w:name="_Hlk161507763"/>
            <w:r w:rsidRPr="00AE19BC">
              <w:rPr>
                <w:rFonts w:ascii="Times New Roman" w:eastAsia="Times New Roman" w:hAnsi="Times New Roman" w:cs="Times New Roman"/>
                <w:color w:val="000000" w:themeColor="text1"/>
                <w:sz w:val="24"/>
                <w:szCs w:val="24"/>
              </w:rPr>
              <w:t>1</w:t>
            </w:r>
            <w:ins w:id="108" w:author="Aivi Kuivonen" w:date="2024-03-16T18:18:00Z">
              <w:r w:rsidR="009D2CCD">
                <w:rPr>
                  <w:rFonts w:ascii="Times New Roman" w:eastAsia="Times New Roman" w:hAnsi="Times New Roman" w:cs="Times New Roman"/>
                  <w:color w:val="000000" w:themeColor="text1"/>
                  <w:sz w:val="24"/>
                  <w:szCs w:val="24"/>
                </w:rPr>
                <w:t>91 597,04</w:t>
              </w:r>
            </w:ins>
            <w:del w:id="109" w:author="Aivi Kuivonen" w:date="2024-03-16T18:18:00Z">
              <w:r w:rsidRPr="00AE19BC" w:rsidDel="009D2CCD">
                <w:rPr>
                  <w:rFonts w:ascii="Times New Roman" w:eastAsia="Times New Roman" w:hAnsi="Times New Roman" w:cs="Times New Roman"/>
                  <w:color w:val="000000" w:themeColor="text1"/>
                  <w:sz w:val="24"/>
                  <w:szCs w:val="24"/>
                </w:rPr>
                <w:delText>52 441,04</w:delText>
              </w:r>
            </w:del>
            <w:r w:rsidRPr="00AE19BC">
              <w:rPr>
                <w:rFonts w:ascii="Times New Roman" w:eastAsia="Times New Roman" w:hAnsi="Times New Roman" w:cs="Times New Roman"/>
                <w:color w:val="000000" w:themeColor="text1"/>
                <w:sz w:val="24"/>
                <w:szCs w:val="24"/>
              </w:rPr>
              <w:t>, sh kaudsed kulud 3%</w:t>
            </w:r>
            <w:bookmarkEnd w:id="107"/>
          </w:p>
        </w:tc>
        <w:tc>
          <w:tcPr>
            <w:tcW w:w="3119" w:type="dxa"/>
          </w:tcPr>
          <w:p w14:paraId="6411DE69"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O.1.5 Ostetud õhusõidukite arv</w:t>
            </w:r>
          </w:p>
        </w:tc>
        <w:tc>
          <w:tcPr>
            <w:tcW w:w="1275" w:type="dxa"/>
          </w:tcPr>
          <w:p w14:paraId="1C8E613A"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1D34A3F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26</w:t>
            </w:r>
          </w:p>
        </w:tc>
        <w:tc>
          <w:tcPr>
            <w:tcW w:w="1276" w:type="dxa"/>
          </w:tcPr>
          <w:p w14:paraId="0782456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2BACFC4C"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Õhusõiduk on mis tahes mehitatud või mehitamata sõiduk piirikontrolli ja- valve ülesannete täitmiseks õhus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standarditele. Toetuse saaja peab aruandele lisama dokumendi, kus on ära toodud raporteeritud õhusõidukite inventarinumbrid või muud unikaalsed koodid.</w:t>
            </w:r>
          </w:p>
        </w:tc>
      </w:tr>
      <w:tr w:rsidR="00AE19BC" w:rsidRPr="00AE19BC" w14:paraId="13A5D21C" w14:textId="77777777" w:rsidTr="005E6070">
        <w:trPr>
          <w:trHeight w:val="160"/>
        </w:trPr>
        <w:tc>
          <w:tcPr>
            <w:tcW w:w="2405" w:type="dxa"/>
            <w:vMerge/>
          </w:tcPr>
          <w:p w14:paraId="10E671CE"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3A8B09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298C93DD"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O.1.5.1 Ostetud õhusõidukite arv, millest omakorda ostetud mehitamata õhusõidukite arv</w:t>
            </w:r>
          </w:p>
        </w:tc>
        <w:tc>
          <w:tcPr>
            <w:tcW w:w="1275" w:type="dxa"/>
          </w:tcPr>
          <w:p w14:paraId="11113F8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DBE16D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26</w:t>
            </w:r>
          </w:p>
        </w:tc>
        <w:tc>
          <w:tcPr>
            <w:tcW w:w="1276" w:type="dxa"/>
          </w:tcPr>
          <w:p w14:paraId="60804F2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3568E1A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Mehitamata sõiduk piirikontrolli ja- valve ülesannete täitmiseks õhus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w:t>
            </w:r>
            <w:r w:rsidRPr="00AE19BC">
              <w:rPr>
                <w:rFonts w:ascii="Times New Roman" w:eastAsia="Times New Roman" w:hAnsi="Times New Roman" w:cs="Times New Roman"/>
                <w:color w:val="000000" w:themeColor="text1"/>
                <w:sz w:val="24"/>
                <w:szCs w:val="24"/>
              </w:rPr>
              <w:lastRenderedPageBreak/>
              <w:t xml:space="preserve">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standarditele. </w:t>
            </w:r>
          </w:p>
        </w:tc>
      </w:tr>
      <w:tr w:rsidR="00AE19BC" w:rsidRPr="00AE19BC" w14:paraId="624A57FE" w14:textId="77777777" w:rsidTr="005E6070">
        <w:trPr>
          <w:trHeight w:val="160"/>
        </w:trPr>
        <w:tc>
          <w:tcPr>
            <w:tcW w:w="2405" w:type="dxa"/>
            <w:vMerge/>
          </w:tcPr>
          <w:p w14:paraId="5B7A3B1C"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B3A9130"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10E0CD7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R.1.14 Euroopa Piiri- ja Rannikuvalve Ameti tehniliste seadmete reservis registreeritud seadmete arv.</w:t>
            </w:r>
          </w:p>
        </w:tc>
        <w:tc>
          <w:tcPr>
            <w:tcW w:w="1275" w:type="dxa"/>
          </w:tcPr>
          <w:p w14:paraId="1B37C905"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4627766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72F6CA2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00B60780"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Sõiduk tuleb 5 päeva jooksul pärast tarnet </w:t>
            </w:r>
            <w:proofErr w:type="spellStart"/>
            <w:r w:rsidRPr="00AE19BC">
              <w:rPr>
                <w:rFonts w:ascii="Times New Roman" w:eastAsia="Times New Roman" w:hAnsi="Times New Roman" w:cs="Times New Roman"/>
                <w:color w:val="000000" w:themeColor="text1"/>
                <w:sz w:val="24"/>
                <w:szCs w:val="24"/>
              </w:rPr>
              <w:t>Frontexis</w:t>
            </w:r>
            <w:proofErr w:type="spellEnd"/>
            <w:r w:rsidRPr="00AE19BC">
              <w:rPr>
                <w:rFonts w:ascii="Times New Roman" w:eastAsia="Times New Roman" w:hAnsi="Times New Roman" w:cs="Times New Roman"/>
                <w:color w:val="000000" w:themeColor="text1"/>
                <w:sz w:val="24"/>
                <w:szCs w:val="24"/>
              </w:rPr>
              <w:t xml:space="preserve"> arvele võtta.</w:t>
            </w:r>
          </w:p>
        </w:tc>
      </w:tr>
      <w:tr w:rsidR="00AE19BC" w:rsidRPr="00AE19BC" w14:paraId="1D81BDF8" w14:textId="77777777" w:rsidTr="005E6070">
        <w:trPr>
          <w:trHeight w:val="160"/>
        </w:trPr>
        <w:tc>
          <w:tcPr>
            <w:tcW w:w="2405" w:type="dxa"/>
            <w:vMerge/>
          </w:tcPr>
          <w:p w14:paraId="591EA8B4"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083AE93F"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712BFE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R.1.15 Euroopa Piiri- ja Rannikuvalve Ameti käsutusse antud seadmete arv</w:t>
            </w:r>
          </w:p>
        </w:tc>
        <w:tc>
          <w:tcPr>
            <w:tcW w:w="1275" w:type="dxa"/>
          </w:tcPr>
          <w:p w14:paraId="055996C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8F931A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6AF358D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14A51E2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Iga sõiduki saatmine </w:t>
            </w:r>
            <w:proofErr w:type="spellStart"/>
            <w:r w:rsidRPr="00AE19BC">
              <w:rPr>
                <w:rFonts w:ascii="Times New Roman" w:eastAsia="Times New Roman" w:hAnsi="Times New Roman" w:cs="Times New Roman"/>
                <w:color w:val="000000" w:themeColor="text1"/>
                <w:sz w:val="24"/>
                <w:szCs w:val="24"/>
              </w:rPr>
              <w:t>Forntexi</w:t>
            </w:r>
            <w:proofErr w:type="spellEnd"/>
            <w:r w:rsidRPr="00AE19BC">
              <w:rPr>
                <w:rFonts w:ascii="Times New Roman" w:eastAsia="Times New Roman" w:hAnsi="Times New Roman" w:cs="Times New Roman"/>
                <w:color w:val="000000" w:themeColor="text1"/>
                <w:sz w:val="24"/>
                <w:szCs w:val="24"/>
              </w:rPr>
              <w:t xml:space="preserve"> missioonile raporteeritakse inventari numbri alusel ühe korra kogu rakenduskava ellu viimise jooksul aruandes, mille periood jääb esimesele missioonile saatmise aega. </w:t>
            </w:r>
          </w:p>
        </w:tc>
      </w:tr>
      <w:tr w:rsidR="00AE19BC" w:rsidRPr="00AE19BC" w14:paraId="6E81D819" w14:textId="77777777" w:rsidTr="005E6070">
        <w:trPr>
          <w:trHeight w:val="160"/>
        </w:trPr>
        <w:tc>
          <w:tcPr>
            <w:tcW w:w="2405" w:type="dxa"/>
          </w:tcPr>
          <w:p w14:paraId="15618EBD"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t>MAISMAAVARUSTUSE SOETAMINE JA PAIGALDAMINE PIIRILÕIKUDELE 4–6</w:t>
            </w:r>
          </w:p>
          <w:p w14:paraId="5AADB29D"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54AA1597"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7 199 201,08, sh kaudsed kulud 0,4% </w:t>
            </w:r>
          </w:p>
        </w:tc>
        <w:tc>
          <w:tcPr>
            <w:tcW w:w="3119" w:type="dxa"/>
          </w:tcPr>
          <w:p w14:paraId="1C0B128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O.1.1 Piiripunktide jaoks ostetud seadmete arv</w:t>
            </w:r>
          </w:p>
        </w:tc>
        <w:tc>
          <w:tcPr>
            <w:tcW w:w="1275" w:type="dxa"/>
          </w:tcPr>
          <w:p w14:paraId="6FD39D1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243F3EF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900</w:t>
            </w:r>
          </w:p>
        </w:tc>
        <w:tc>
          <w:tcPr>
            <w:tcW w:w="1276" w:type="dxa"/>
          </w:tcPr>
          <w:p w14:paraId="295F9D6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1000</w:t>
            </w:r>
          </w:p>
        </w:tc>
        <w:tc>
          <w:tcPr>
            <w:tcW w:w="3827" w:type="dxa"/>
          </w:tcPr>
          <w:p w14:paraId="5426C5D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AE19BC" w:rsidRPr="00AE19BC" w14:paraId="0C1D2663" w14:textId="77777777" w:rsidTr="005E6070">
        <w:trPr>
          <w:trHeight w:val="160"/>
        </w:trPr>
        <w:tc>
          <w:tcPr>
            <w:tcW w:w="2405" w:type="dxa"/>
          </w:tcPr>
          <w:p w14:paraId="064C19FE"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bookmarkStart w:id="110" w:name="_Hlk161507821"/>
            <w:r w:rsidRPr="00AE19BC">
              <w:rPr>
                <w:rFonts w:ascii="Times New Roman" w:hAnsi="Times New Roman" w:cs="Times New Roman"/>
                <w:sz w:val="24"/>
                <w:szCs w:val="24"/>
              </w:rPr>
              <w:t>MAISMAAVARUSTUSE SOETAMINE JA PAIGALDAMINE PIIRILÕIKUDELE 1–3, 7 JA 8</w:t>
            </w:r>
          </w:p>
          <w:bookmarkEnd w:id="110"/>
          <w:p w14:paraId="308DCFC2"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4B681EF1" w14:textId="36D08A6D"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bookmarkStart w:id="111" w:name="_Hlk161507882"/>
            <w:r w:rsidRPr="00AE19BC">
              <w:rPr>
                <w:rFonts w:ascii="Times New Roman" w:eastAsia="Times New Roman" w:hAnsi="Times New Roman" w:cs="Times New Roman"/>
                <w:color w:val="000000" w:themeColor="text1"/>
                <w:sz w:val="24"/>
                <w:szCs w:val="24"/>
              </w:rPr>
              <w:t>8</w:t>
            </w:r>
            <w:del w:id="112" w:author="Aivi Kuivonen" w:date="2024-03-16T18:18:00Z">
              <w:r w:rsidRPr="00AE19BC" w:rsidDel="009D2CCD">
                <w:rPr>
                  <w:rFonts w:ascii="Times New Roman" w:eastAsia="Times New Roman" w:hAnsi="Times New Roman" w:cs="Times New Roman"/>
                  <w:color w:val="000000" w:themeColor="text1"/>
                  <w:sz w:val="24"/>
                  <w:szCs w:val="24"/>
                </w:rPr>
                <w:delText> </w:delText>
              </w:r>
            </w:del>
            <w:ins w:id="113" w:author="Aivi Kuivonen" w:date="2024-03-16T18:18:00Z">
              <w:r w:rsidR="009D2CCD">
                <w:rPr>
                  <w:rFonts w:ascii="Times New Roman" w:eastAsia="Times New Roman" w:hAnsi="Times New Roman" w:cs="Times New Roman"/>
                  <w:color w:val="000000" w:themeColor="text1"/>
                  <w:sz w:val="24"/>
                  <w:szCs w:val="24"/>
                </w:rPr>
                <w:t> 668 961,70</w:t>
              </w:r>
            </w:ins>
            <w:del w:id="114" w:author="Aivi Kuivonen" w:date="2024-03-16T18:18:00Z">
              <w:r w:rsidRPr="00AE19BC" w:rsidDel="009D2CCD">
                <w:rPr>
                  <w:rFonts w:ascii="Times New Roman" w:eastAsia="Times New Roman" w:hAnsi="Times New Roman" w:cs="Times New Roman"/>
                  <w:color w:val="000000" w:themeColor="text1"/>
                  <w:sz w:val="24"/>
                  <w:szCs w:val="24"/>
                </w:rPr>
                <w:delText>708 117,70</w:delText>
              </w:r>
            </w:del>
            <w:r w:rsidRPr="00AE19BC">
              <w:rPr>
                <w:rFonts w:ascii="Times New Roman" w:eastAsia="Times New Roman" w:hAnsi="Times New Roman" w:cs="Times New Roman"/>
                <w:color w:val="000000" w:themeColor="text1"/>
                <w:sz w:val="24"/>
                <w:szCs w:val="24"/>
              </w:rPr>
              <w:t>, sh kaudsed kulud 0,4%</w:t>
            </w:r>
            <w:bookmarkEnd w:id="111"/>
          </w:p>
        </w:tc>
        <w:tc>
          <w:tcPr>
            <w:tcW w:w="3119" w:type="dxa"/>
          </w:tcPr>
          <w:p w14:paraId="7477D8B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O.1.1 Piiripunktide jaoks ostetud seadmete arv</w:t>
            </w:r>
          </w:p>
        </w:tc>
        <w:tc>
          <w:tcPr>
            <w:tcW w:w="1275" w:type="dxa"/>
          </w:tcPr>
          <w:p w14:paraId="34C2DF05"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2F28F2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100</w:t>
            </w:r>
          </w:p>
        </w:tc>
        <w:tc>
          <w:tcPr>
            <w:tcW w:w="1276" w:type="dxa"/>
          </w:tcPr>
          <w:p w14:paraId="1E6B41FC"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2000</w:t>
            </w:r>
          </w:p>
        </w:tc>
        <w:tc>
          <w:tcPr>
            <w:tcW w:w="3827" w:type="dxa"/>
          </w:tcPr>
          <w:p w14:paraId="13CF2077"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AE19BC" w:rsidRPr="00AE19BC" w14:paraId="033E71D7" w14:textId="77777777" w:rsidTr="005E6070">
        <w:trPr>
          <w:trHeight w:val="160"/>
        </w:trPr>
        <w:tc>
          <w:tcPr>
            <w:tcW w:w="2405" w:type="dxa"/>
          </w:tcPr>
          <w:p w14:paraId="55565D6F" w14:textId="4EC54A70"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bookmarkStart w:id="115" w:name="_Hlk161507978"/>
            <w:r w:rsidRPr="00AE19BC">
              <w:rPr>
                <w:rFonts w:ascii="Times New Roman" w:eastAsia="Times New Roman" w:hAnsi="Times New Roman" w:cs="Times New Roman"/>
                <w:color w:val="000000" w:themeColor="text1"/>
                <w:sz w:val="24"/>
                <w:szCs w:val="24"/>
              </w:rPr>
              <w:lastRenderedPageBreak/>
              <w:t>LUHAMAA JUHTIMIS</w:t>
            </w:r>
            <w:ins w:id="116" w:author="Aivi Kuivonen" w:date="2024-03-16T18:15:00Z">
              <w:r w:rsidR="00057534">
                <w:rPr>
                  <w:rFonts w:ascii="Times New Roman" w:eastAsia="Times New Roman" w:hAnsi="Times New Roman" w:cs="Times New Roman"/>
                  <w:color w:val="000000" w:themeColor="text1"/>
                  <w:sz w:val="24"/>
                  <w:szCs w:val="24"/>
                </w:rPr>
                <w:t>KESKUSE PROJEKTEERIMINE JA EKSPERTIIS</w:t>
              </w:r>
            </w:ins>
            <w:del w:id="117" w:author="Aivi Kuivonen" w:date="2024-03-16T18:15:00Z">
              <w:r w:rsidRPr="00AE19BC" w:rsidDel="00057534">
                <w:rPr>
                  <w:rFonts w:ascii="Times New Roman" w:eastAsia="Times New Roman" w:hAnsi="Times New Roman" w:cs="Times New Roman"/>
                  <w:color w:val="000000" w:themeColor="text1"/>
                  <w:sz w:val="24"/>
                  <w:szCs w:val="24"/>
                </w:rPr>
                <w:delText>PUNKTI KAASAJASTAMINE</w:delText>
              </w:r>
            </w:del>
            <w:bookmarkEnd w:id="115"/>
          </w:p>
        </w:tc>
        <w:tc>
          <w:tcPr>
            <w:tcW w:w="1843" w:type="dxa"/>
          </w:tcPr>
          <w:p w14:paraId="6D4B5160"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1 137 522,97, sh kaudsed kulud 0,4%</w:t>
            </w:r>
          </w:p>
        </w:tc>
        <w:tc>
          <w:tcPr>
            <w:tcW w:w="3119" w:type="dxa"/>
          </w:tcPr>
          <w:p w14:paraId="7D7DB8D9" w14:textId="77777777" w:rsidR="00AE19BC" w:rsidRPr="00AE19BC" w:rsidRDefault="00AE19BC" w:rsidP="00AE19B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O.1.4 Ehitatud/ajakohastatud piiripunktirajatiste arv</w:t>
            </w:r>
          </w:p>
        </w:tc>
        <w:tc>
          <w:tcPr>
            <w:tcW w:w="1275" w:type="dxa"/>
          </w:tcPr>
          <w:p w14:paraId="5B29491A"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9E6566A" w14:textId="5AEF7861" w:rsidR="00AE19BC" w:rsidRPr="00AE19BC" w:rsidRDefault="009D2CCD"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118" w:author="Aivi Kuivonen" w:date="2024-03-16T18:24:00Z">
              <w:r>
                <w:rPr>
                  <w:rFonts w:ascii="Times New Roman" w:eastAsia="Times New Roman" w:hAnsi="Times New Roman" w:cs="Times New Roman"/>
                  <w:color w:val="000000" w:themeColor="text1"/>
                  <w:sz w:val="24"/>
                  <w:szCs w:val="24"/>
                </w:rPr>
                <w:t>0</w:t>
              </w:r>
            </w:ins>
            <w:del w:id="119" w:author="Aivi Kuivonen" w:date="2024-03-16T18:24:00Z">
              <w:r w:rsidR="00AE19BC" w:rsidRPr="00AE19BC" w:rsidDel="009D2CCD">
                <w:rPr>
                  <w:rFonts w:ascii="Times New Roman" w:eastAsia="Times New Roman" w:hAnsi="Times New Roman" w:cs="Times New Roman"/>
                  <w:color w:val="000000" w:themeColor="text1"/>
                  <w:sz w:val="24"/>
                  <w:szCs w:val="24"/>
                </w:rPr>
                <w:delText>1</w:delText>
              </w:r>
            </w:del>
          </w:p>
        </w:tc>
        <w:tc>
          <w:tcPr>
            <w:tcW w:w="1276" w:type="dxa"/>
          </w:tcPr>
          <w:p w14:paraId="748E16E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p>
        </w:tc>
        <w:tc>
          <w:tcPr>
            <w:tcW w:w="3827" w:type="dxa"/>
          </w:tcPr>
          <w:p w14:paraId="0A1128BC"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Piiripunkti rajatisena loetakse taristut või seadmeid, mida muud näitajad ei hõlma. Taristu on nt hooned või parkimisalad. Seadmed on mis tahes materiaalne vara, millel on inventarinumber. Ajakohastamine tähendab jõudluse või muude atribuutide parandamist.</w:t>
            </w:r>
          </w:p>
          <w:p w14:paraId="4F546A2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Seadmete uuendamine esitatakse selle näitaja all. Kui projekt hõlmab mitme hoone ehitamist/täiendamist, raporteeritakse iga hoone eraldi. </w:t>
            </w:r>
          </w:p>
          <w:p w14:paraId="7479E47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Varustuse ost ja rent raporteeritakse indikaatori "Piiriületuspunktidesse ostetud varustuse arv" all.</w:t>
            </w:r>
          </w:p>
        </w:tc>
      </w:tr>
      <w:tr w:rsidR="00AE19BC" w:rsidRPr="00AE19BC" w14:paraId="4D82A456" w14:textId="77777777" w:rsidTr="005E6070">
        <w:trPr>
          <w:trHeight w:val="160"/>
        </w:trPr>
        <w:tc>
          <w:tcPr>
            <w:tcW w:w="2405" w:type="dxa"/>
            <w:vMerge w:val="restart"/>
          </w:tcPr>
          <w:p w14:paraId="0DA1F909"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t>PIIRVALVE ja -</w:t>
            </w:r>
            <w:r w:rsidRPr="00AE19BC">
              <w:rPr>
                <w:rFonts w:ascii="Times New Roman" w:eastAsia="Times New Roman" w:hAnsi="Times New Roman" w:cs="Times New Roman"/>
                <w:color w:val="000000" w:themeColor="text1"/>
                <w:sz w:val="24"/>
                <w:szCs w:val="24"/>
              </w:rPr>
              <w:t> </w:t>
            </w:r>
            <w:r w:rsidRPr="00AE19BC">
              <w:rPr>
                <w:rFonts w:ascii="Times New Roman" w:hAnsi="Times New Roman" w:cs="Times New Roman"/>
                <w:sz w:val="24"/>
                <w:szCs w:val="24"/>
              </w:rPr>
              <w:t xml:space="preserve">KONTROLLI MAISMAA-SÕIDUKID </w:t>
            </w:r>
          </w:p>
          <w:p w14:paraId="19DB7D08"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val="restart"/>
          </w:tcPr>
          <w:p w14:paraId="14584D36"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999 900,00 sh kaudsed kulud 0% </w:t>
            </w:r>
          </w:p>
        </w:tc>
        <w:tc>
          <w:tcPr>
            <w:tcW w:w="3119" w:type="dxa"/>
          </w:tcPr>
          <w:p w14:paraId="1A96D807"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O.1.7 Ostetud maismaatranspordivahendite arv</w:t>
            </w:r>
          </w:p>
        </w:tc>
        <w:tc>
          <w:tcPr>
            <w:tcW w:w="1275" w:type="dxa"/>
          </w:tcPr>
          <w:p w14:paraId="27EA3BF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00C42A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0</w:t>
            </w:r>
          </w:p>
        </w:tc>
        <w:tc>
          <w:tcPr>
            <w:tcW w:w="1276" w:type="dxa"/>
          </w:tcPr>
          <w:p w14:paraId="51652601"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306FD67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Maismaatranspordi vahend on mis tahes mehitatud või mehitamata sõiduk piirikontrolli ja- valve ülesannete täitmiseks maismaal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standarditele. Selle näitaja all raporteeritakse ka renditud sõidukid. </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kus on ära toodud raporteeritud õhusõidukite inventarinumbrid või muud unikaalsed koodid. </w:t>
            </w:r>
          </w:p>
        </w:tc>
      </w:tr>
      <w:tr w:rsidR="00AE19BC" w:rsidRPr="00AE19BC" w14:paraId="3D7397E2" w14:textId="77777777" w:rsidTr="005E6070">
        <w:trPr>
          <w:trHeight w:val="160"/>
        </w:trPr>
        <w:tc>
          <w:tcPr>
            <w:tcW w:w="2405" w:type="dxa"/>
            <w:vMerge/>
          </w:tcPr>
          <w:p w14:paraId="27E757AD"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11B58EB"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412F1DB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BMVI R.1.14 Euroopa Piiri- ja Rannikuvalve Ameti </w:t>
            </w:r>
            <w:r w:rsidRPr="00AE19BC">
              <w:rPr>
                <w:rFonts w:ascii="Times New Roman" w:eastAsia="Times New Roman" w:hAnsi="Times New Roman" w:cs="Times New Roman"/>
                <w:color w:val="000000" w:themeColor="text1"/>
                <w:sz w:val="24"/>
                <w:szCs w:val="24"/>
              </w:rPr>
              <w:lastRenderedPageBreak/>
              <w:t>tehniliste seadmete reservis registreeritud seadmete arv</w:t>
            </w:r>
          </w:p>
        </w:tc>
        <w:tc>
          <w:tcPr>
            <w:tcW w:w="1275" w:type="dxa"/>
          </w:tcPr>
          <w:p w14:paraId="4794CAE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lastRenderedPageBreak/>
              <w:t>arv</w:t>
            </w:r>
          </w:p>
        </w:tc>
        <w:tc>
          <w:tcPr>
            <w:tcW w:w="1276" w:type="dxa"/>
          </w:tcPr>
          <w:p w14:paraId="3239DC30"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70C0DB1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31A26118"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Sõiduk tuleb 5 päeva jooksul pärast tarnet </w:t>
            </w:r>
            <w:proofErr w:type="spellStart"/>
            <w:r w:rsidRPr="00AE19BC">
              <w:rPr>
                <w:rFonts w:ascii="Times New Roman" w:eastAsia="Times New Roman" w:hAnsi="Times New Roman" w:cs="Times New Roman"/>
                <w:color w:val="000000" w:themeColor="text1"/>
                <w:sz w:val="24"/>
                <w:szCs w:val="24"/>
              </w:rPr>
              <w:t>Frontexis</w:t>
            </w:r>
            <w:proofErr w:type="spellEnd"/>
            <w:r w:rsidRPr="00AE19BC">
              <w:rPr>
                <w:rFonts w:ascii="Times New Roman" w:eastAsia="Times New Roman" w:hAnsi="Times New Roman" w:cs="Times New Roman"/>
                <w:color w:val="000000" w:themeColor="text1"/>
                <w:sz w:val="24"/>
                <w:szCs w:val="24"/>
              </w:rPr>
              <w:t xml:space="preserve"> arvele võtta.</w:t>
            </w:r>
          </w:p>
        </w:tc>
      </w:tr>
      <w:tr w:rsidR="00AE19BC" w:rsidRPr="00AE19BC" w14:paraId="76FB0D1D" w14:textId="77777777" w:rsidTr="005E6070">
        <w:trPr>
          <w:trHeight w:val="160"/>
        </w:trPr>
        <w:tc>
          <w:tcPr>
            <w:tcW w:w="2405" w:type="dxa"/>
            <w:vMerge/>
          </w:tcPr>
          <w:p w14:paraId="16967B7E"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60C41B4"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3F41615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R.1.15 Euroopa Piiri- ja Rannikuvalve Ameti käsutusse antud seadmete arv.</w:t>
            </w:r>
          </w:p>
        </w:tc>
        <w:tc>
          <w:tcPr>
            <w:tcW w:w="1275" w:type="dxa"/>
          </w:tcPr>
          <w:p w14:paraId="4A3F52D7"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A59E9F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66712C6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1EC1418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Iga sõiduki saatmine </w:t>
            </w:r>
            <w:proofErr w:type="spellStart"/>
            <w:r w:rsidRPr="00AE19BC">
              <w:rPr>
                <w:rFonts w:ascii="Times New Roman" w:eastAsia="Times New Roman" w:hAnsi="Times New Roman" w:cs="Times New Roman"/>
                <w:color w:val="000000" w:themeColor="text1"/>
                <w:sz w:val="24"/>
                <w:szCs w:val="24"/>
              </w:rPr>
              <w:t>Forntexi</w:t>
            </w:r>
            <w:proofErr w:type="spellEnd"/>
            <w:r w:rsidRPr="00AE19BC">
              <w:rPr>
                <w:rFonts w:ascii="Times New Roman" w:eastAsia="Times New Roman" w:hAnsi="Times New Roman" w:cs="Times New Roman"/>
                <w:color w:val="000000" w:themeColor="text1"/>
                <w:sz w:val="24"/>
                <w:szCs w:val="24"/>
              </w:rPr>
              <w:t xml:space="preserve"> missioonile raporteeritakse inventari numbri alusel ühe korra kogu rakenduskava ellu viimise jooksul aruandes, mille periood jääb esimesele missioonile saatmise aega.</w:t>
            </w:r>
          </w:p>
        </w:tc>
      </w:tr>
      <w:tr w:rsidR="00AE19BC" w:rsidRPr="00AE19BC" w14:paraId="284C11C6" w14:textId="77777777" w:rsidTr="005E6070">
        <w:trPr>
          <w:trHeight w:val="6909"/>
        </w:trPr>
        <w:tc>
          <w:tcPr>
            <w:tcW w:w="2405" w:type="dxa"/>
            <w:vMerge w:val="restart"/>
          </w:tcPr>
          <w:p w14:paraId="1832F92A"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lastRenderedPageBreak/>
              <w:t xml:space="preserve">TEGEVUSTOETUS: SEIRETEHNIKUTE VÄRBAMINE JA KOOLITAMINE </w:t>
            </w:r>
          </w:p>
          <w:p w14:paraId="768D7BD3"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val="restart"/>
          </w:tcPr>
          <w:p w14:paraId="2CD43701"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1 123 670,27, kaudsed kulud on abikõlbmatud</w:t>
            </w:r>
          </w:p>
        </w:tc>
        <w:tc>
          <w:tcPr>
            <w:tcW w:w="3119" w:type="dxa"/>
          </w:tcPr>
          <w:p w14:paraId="644EE3D3"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O.1.8 Toetatud osalejate arv</w:t>
            </w:r>
          </w:p>
        </w:tc>
        <w:tc>
          <w:tcPr>
            <w:tcW w:w="1275" w:type="dxa"/>
          </w:tcPr>
          <w:p w14:paraId="4186F3EA"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1481ED0"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3</w:t>
            </w:r>
          </w:p>
        </w:tc>
        <w:tc>
          <w:tcPr>
            <w:tcW w:w="1276" w:type="dxa"/>
          </w:tcPr>
          <w:p w14:paraId="76D3045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6</w:t>
            </w:r>
          </w:p>
        </w:tc>
        <w:tc>
          <w:tcPr>
            <w:tcW w:w="3827" w:type="dxa"/>
          </w:tcPr>
          <w:p w14:paraId="185AD507"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Osaleja on integreeritud piirihalduse elluviimisse panustav isik füüsiline isik, kes saab projekti tegevustest otsest kasu, ilma et ta vastutaks tegevuste algatamise või elluviimise eest. Selle mõõdiku all ei loeta projektijuhte, raamatupidajaid jm administratiivülesandeid täitvaid isikuid.</w:t>
            </w:r>
          </w:p>
          <w:p w14:paraId="6FAB2968"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Osalejate toetus hõlmab, kuid ei piirdu:</w:t>
            </w:r>
          </w:p>
          <w:p w14:paraId="1460800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töötasu saaja,</w:t>
            </w:r>
          </w:p>
          <w:p w14:paraId="551B7EB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lähetusel käija,</w:t>
            </w:r>
          </w:p>
          <w:p w14:paraId="1AD89F27"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koolitusel osaleja.</w:t>
            </w:r>
          </w:p>
          <w:p w14:paraId="035E53E5"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 tähendab igasugust toetust osalejatele, mida muud näitajad ei hõlma.</w:t>
            </w:r>
          </w:p>
          <w:p w14:paraId="54C5188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Tegevuse alguses kannab toetuse saaja osalejate andmed  sündmuste infosüsteemi. Aruandega esitatakse isikustamata agregeeritud info. Iga osalejat loetakse üks kord projekti jooksul ka siis, kui sama osaleja osaleb mitmes projekti tegevuses.</w:t>
            </w:r>
          </w:p>
        </w:tc>
      </w:tr>
      <w:tr w:rsidR="00AE19BC" w:rsidRPr="00AE19BC" w14:paraId="1FFA8D72" w14:textId="77777777" w:rsidTr="005E6070">
        <w:trPr>
          <w:trHeight w:val="160"/>
        </w:trPr>
        <w:tc>
          <w:tcPr>
            <w:tcW w:w="2405" w:type="dxa"/>
            <w:vMerge/>
          </w:tcPr>
          <w:p w14:paraId="09529B05"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111CA3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62883B35"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1F54512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00BAD490"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3</w:t>
            </w:r>
          </w:p>
        </w:tc>
        <w:tc>
          <w:tcPr>
            <w:tcW w:w="1276" w:type="dxa"/>
          </w:tcPr>
          <w:p w14:paraId="1A79480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6</w:t>
            </w:r>
          </w:p>
        </w:tc>
        <w:tc>
          <w:tcPr>
            <w:tcW w:w="3827" w:type="dxa"/>
          </w:tcPr>
          <w:p w14:paraId="39CD9C8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Toetuse saaja kannab koolituste alguses osalejate info sündmuste infosüsteemi. Aruandega esitatakse isikustamata agregeeritud info. Kui sama isik osaleb sama projekti raames mitmel koolitusel, raporteeritakse ta ühe isikuna.</w:t>
            </w:r>
          </w:p>
        </w:tc>
      </w:tr>
      <w:tr w:rsidR="00AE19BC" w:rsidRPr="00AE19BC" w14:paraId="71E22F0B" w14:textId="77777777" w:rsidTr="005E6070">
        <w:trPr>
          <w:trHeight w:val="160"/>
        </w:trPr>
        <w:tc>
          <w:tcPr>
            <w:tcW w:w="2405" w:type="dxa"/>
            <w:vMerge/>
          </w:tcPr>
          <w:p w14:paraId="6A111897"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CE95251"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0E07B1C4"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p>
          <w:p w14:paraId="583B527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pädevust.</w:t>
            </w:r>
          </w:p>
        </w:tc>
        <w:tc>
          <w:tcPr>
            <w:tcW w:w="1275" w:type="dxa"/>
          </w:tcPr>
          <w:p w14:paraId="76D87EA4"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A7F55B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3208E66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6</w:t>
            </w:r>
          </w:p>
        </w:tc>
        <w:tc>
          <w:tcPr>
            <w:tcW w:w="3827" w:type="dxa"/>
          </w:tcPr>
          <w:p w14:paraId="1A7B3CA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Toetuse saaja esitab mõõdiku 4 kuud pärast projekti lõppu.</w:t>
            </w:r>
          </w:p>
          <w:p w14:paraId="04D3BB7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Toetuse saaja küsib kolm kuud pärast iga koolituse lõppu koolituse lõpetanutelt tagasiside (kas on kasutanud saadud teadmisi ja oskusi?).</w:t>
            </w:r>
          </w:p>
          <w:p w14:paraId="49CAF541"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 xml:space="preserve">Projekti lõpus arvutab iga osaleja tagasiside alusel osaleja </w:t>
            </w:r>
            <w:proofErr w:type="spellStart"/>
            <w:r w:rsidRPr="00AE19BC">
              <w:rPr>
                <w:rFonts w:ascii="Times New Roman" w:eastAsia="Times New Roman" w:hAnsi="Times New Roman" w:cs="Times New Roman"/>
                <w:color w:val="000000" w:themeColor="text1"/>
                <w:sz w:val="24"/>
                <w:szCs w:val="24"/>
              </w:rPr>
              <w:t>üldtulemuse</w:t>
            </w:r>
            <w:proofErr w:type="spellEnd"/>
            <w:r w:rsidRPr="00AE19BC">
              <w:rPr>
                <w:rFonts w:ascii="Times New Roman" w:eastAsia="Times New Roman" w:hAnsi="Times New Roman" w:cs="Times New Roman"/>
                <w:color w:val="000000" w:themeColor="text1"/>
                <w:sz w:val="24"/>
                <w:szCs w:val="24"/>
              </w:rPr>
              <w:t xml:space="preserve">: </w:t>
            </w:r>
          </w:p>
          <w:p w14:paraId="0A2FAD9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 kui üle 50% juhtudel on selle osaleja vastus jaatav, arvestatakse, et osaleja on kasutanud saadud oskusi;</w:t>
            </w:r>
          </w:p>
          <w:p w14:paraId="62230757"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b) kui </w:t>
            </w:r>
            <w:proofErr w:type="spellStart"/>
            <w:r w:rsidRPr="00AE19BC">
              <w:rPr>
                <w:rFonts w:ascii="Times New Roman" w:eastAsia="Times New Roman" w:hAnsi="Times New Roman" w:cs="Times New Roman"/>
                <w:color w:val="000000" w:themeColor="text1"/>
                <w:sz w:val="24"/>
                <w:szCs w:val="24"/>
              </w:rPr>
              <w:t>üldtulemus</w:t>
            </w:r>
            <w:proofErr w:type="spellEnd"/>
            <w:r w:rsidRPr="00AE19BC">
              <w:rPr>
                <w:rFonts w:ascii="Times New Roman" w:eastAsia="Times New Roman" w:hAnsi="Times New Roman" w:cs="Times New Roman"/>
                <w:color w:val="000000" w:themeColor="text1"/>
                <w:sz w:val="24"/>
                <w:szCs w:val="24"/>
              </w:rPr>
              <w:t xml:space="preserve"> on 50 „jah“ /50 „ei“ (nt kaks positiivset ja kaks negatiivset vastust), läheb arvesse registreeritud viimane tulemus;</w:t>
            </w:r>
          </w:p>
          <w:p w14:paraId="74DD891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c) kui üle 50% juhtudel on osaleja vastus eitav, osalejat selle mõõdiku all ei raporteerita.</w:t>
            </w:r>
          </w:p>
        </w:tc>
      </w:tr>
      <w:tr w:rsidR="00AE19BC" w:rsidRPr="00AE19BC" w14:paraId="4702D55C" w14:textId="77777777" w:rsidTr="005E6070">
        <w:trPr>
          <w:trHeight w:val="160"/>
        </w:trPr>
        <w:tc>
          <w:tcPr>
            <w:tcW w:w="2405" w:type="dxa"/>
          </w:tcPr>
          <w:p w14:paraId="0D33AF9C"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t>TEGEVUSTOETUS: SEIRETEHNIKA ÜLALPIDAMINE JA HOOLDAMINE VÄLISPIIRIL</w:t>
            </w:r>
          </w:p>
          <w:p w14:paraId="12E4BBD5"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6C068AC8"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5 078 447,00, kaudsed kulud on abikõlbmatud</w:t>
            </w:r>
          </w:p>
        </w:tc>
        <w:tc>
          <w:tcPr>
            <w:tcW w:w="3119" w:type="dxa"/>
          </w:tcPr>
          <w:p w14:paraId="52070188" w14:textId="77777777" w:rsidR="00AE19BC" w:rsidRPr="00AE19BC" w:rsidRDefault="00AE19BC" w:rsidP="00E8130A">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O.1.2 Hooldatud/parandatud taristuosade arv</w:t>
            </w:r>
          </w:p>
        </w:tc>
        <w:tc>
          <w:tcPr>
            <w:tcW w:w="1275" w:type="dxa"/>
          </w:tcPr>
          <w:p w14:paraId="71D2A761"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96C206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w:t>
            </w:r>
          </w:p>
        </w:tc>
        <w:tc>
          <w:tcPr>
            <w:tcW w:w="1276" w:type="dxa"/>
          </w:tcPr>
          <w:p w14:paraId="0425274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p>
        </w:tc>
        <w:tc>
          <w:tcPr>
            <w:tcW w:w="3827" w:type="dxa"/>
          </w:tcPr>
          <w:p w14:paraId="205FB5C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Taristu on püsiv materiaalne vara, mis on:</w:t>
            </w:r>
          </w:p>
          <w:p w14:paraId="12CDE3AC"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liikumatu,</w:t>
            </w:r>
          </w:p>
          <w:p w14:paraId="7FA3F66D"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tavalistes kasutustingimustes, sh mõistliku hoolduse korral, on selle kasutusiga piiramatu,</w:t>
            </w:r>
          </w:p>
          <w:p w14:paraId="5031B59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kasutamisel säilitab see oma esialgse kuju ja välimuse.</w:t>
            </w:r>
          </w:p>
          <w:p w14:paraId="1E108E1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Hooldus ja remont hõlmab nii taristu töökorras hoidmiseks tehtavaid töid (nt värvimine, torustiku remont) kui </w:t>
            </w:r>
            <w:r w:rsidRPr="00AE19BC">
              <w:rPr>
                <w:rFonts w:ascii="Times New Roman" w:eastAsia="Times New Roman" w:hAnsi="Times New Roman" w:cs="Times New Roman"/>
                <w:color w:val="000000" w:themeColor="text1"/>
                <w:sz w:val="24"/>
                <w:szCs w:val="24"/>
              </w:rPr>
              <w:lastRenderedPageBreak/>
              <w:t>ka palju raha nõudvat kapitaalremonti ja vara eluea pikendamist.</w:t>
            </w:r>
          </w:p>
          <w:p w14:paraId="7C28DF1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Indikaatori all raporteeritakse ida- ja kagupiiri seiresüsteemi (antennid, kaamerad, radarid, mastid, toitekaablid jne) hooldus ja remont ning välispiiri kontrolljoone korrashoid ühe taristuosana.</w:t>
            </w:r>
          </w:p>
        </w:tc>
      </w:tr>
      <w:tr w:rsidR="00AE19BC" w:rsidRPr="00AE19BC" w14:paraId="16B3D8E0" w14:textId="77777777" w:rsidTr="005E6070">
        <w:trPr>
          <w:trHeight w:val="160"/>
        </w:trPr>
        <w:tc>
          <w:tcPr>
            <w:tcW w:w="2405" w:type="dxa"/>
            <w:vMerge w:val="restart"/>
          </w:tcPr>
          <w:p w14:paraId="52C01532"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bookmarkStart w:id="120" w:name="_Hlk161508106"/>
            <w:r w:rsidRPr="00AE19BC">
              <w:rPr>
                <w:rFonts w:ascii="Times New Roman" w:eastAsia="Times New Roman" w:hAnsi="Times New Roman" w:cs="Times New Roman"/>
                <w:color w:val="000000" w:themeColor="text1"/>
                <w:sz w:val="24"/>
                <w:szCs w:val="24"/>
              </w:rPr>
              <w:lastRenderedPageBreak/>
              <w:t xml:space="preserve">TEGEVUSTOETUS: AUTOMATISEERITUD PIIRIÜLETUSE TOIMIVUSE TAGAMINE PIIRIPUNKTIDES          </w:t>
            </w:r>
            <w:bookmarkEnd w:id="120"/>
          </w:p>
        </w:tc>
        <w:tc>
          <w:tcPr>
            <w:tcW w:w="1843" w:type="dxa"/>
            <w:vMerge w:val="restart"/>
          </w:tcPr>
          <w:p w14:paraId="2DF9F2C9"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1 940 897,00, kaudsed kulud on abikõlbmatud</w:t>
            </w:r>
          </w:p>
        </w:tc>
        <w:tc>
          <w:tcPr>
            <w:tcW w:w="3119" w:type="dxa"/>
          </w:tcPr>
          <w:p w14:paraId="68E3D7C4"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 Piiripunktide jaoks ostetud seadmete arv</w:t>
            </w:r>
          </w:p>
          <w:p w14:paraId="07D976BD"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3CACDFCA"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4F122BE3" w14:textId="0715750E"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w:t>
            </w:r>
            <w:ins w:id="121" w:author="Aivi Kuivonen" w:date="2024-03-16T18:14:00Z">
              <w:r w:rsidR="00057534">
                <w:rPr>
                  <w:rFonts w:ascii="Times New Roman" w:eastAsia="Times New Roman" w:hAnsi="Times New Roman" w:cs="Times New Roman"/>
                  <w:color w:val="000000" w:themeColor="text1"/>
                  <w:sz w:val="24"/>
                  <w:szCs w:val="24"/>
                </w:rPr>
                <w:t>8</w:t>
              </w:r>
            </w:ins>
            <w:del w:id="122" w:author="Aivi Kuivonen" w:date="2024-03-16T18:14:00Z">
              <w:r w:rsidRPr="00AE19BC" w:rsidDel="00057534">
                <w:rPr>
                  <w:rFonts w:ascii="Times New Roman" w:eastAsia="Times New Roman" w:hAnsi="Times New Roman" w:cs="Times New Roman"/>
                  <w:color w:val="000000" w:themeColor="text1"/>
                  <w:sz w:val="24"/>
                  <w:szCs w:val="24"/>
                </w:rPr>
                <w:delText>6</w:delText>
              </w:r>
            </w:del>
          </w:p>
        </w:tc>
        <w:tc>
          <w:tcPr>
            <w:tcW w:w="1276" w:type="dxa"/>
          </w:tcPr>
          <w:p w14:paraId="072A85B3" w14:textId="3A691ECA"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ins w:id="123" w:author="Aivi Kuivonen" w:date="2024-03-16T18:14:00Z">
              <w:r w:rsidR="00057534">
                <w:rPr>
                  <w:rFonts w:ascii="Times New Roman" w:eastAsia="Times New Roman" w:hAnsi="Times New Roman" w:cs="Times New Roman"/>
                  <w:bCs/>
                  <w:color w:val="000000" w:themeColor="text1"/>
                  <w:sz w:val="24"/>
                  <w:szCs w:val="24"/>
                </w:rPr>
                <w:t>8</w:t>
              </w:r>
            </w:ins>
            <w:del w:id="124" w:author="Aivi Kuivonen" w:date="2024-03-16T18:14:00Z">
              <w:r w:rsidRPr="00AE19BC" w:rsidDel="00057534">
                <w:rPr>
                  <w:rFonts w:ascii="Times New Roman" w:eastAsia="Times New Roman" w:hAnsi="Times New Roman" w:cs="Times New Roman"/>
                  <w:bCs/>
                  <w:color w:val="000000" w:themeColor="text1"/>
                  <w:sz w:val="24"/>
                  <w:szCs w:val="24"/>
                </w:rPr>
                <w:delText>6</w:delText>
              </w:r>
            </w:del>
          </w:p>
        </w:tc>
        <w:tc>
          <w:tcPr>
            <w:tcW w:w="3827" w:type="dxa"/>
          </w:tcPr>
          <w:p w14:paraId="0557DC87"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Alamnäitaja BMVI O.1.1.1 raporteeritakse ka siin</w:t>
            </w:r>
          </w:p>
        </w:tc>
      </w:tr>
      <w:tr w:rsidR="00AE19BC" w:rsidRPr="00AE19BC" w14:paraId="5D482CE6" w14:textId="77777777" w:rsidTr="005E6070">
        <w:trPr>
          <w:trHeight w:val="160"/>
        </w:trPr>
        <w:tc>
          <w:tcPr>
            <w:tcW w:w="2405" w:type="dxa"/>
            <w:vMerge/>
          </w:tcPr>
          <w:p w14:paraId="0C93B4D6"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198D36B5"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97883BC"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O1.1.1 Piiripunktide jaoks ostetud seadmete arv, millest omakorda</w:t>
            </w:r>
          </w:p>
          <w:p w14:paraId="7F62B629"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ostetud automaatse piirikontrolli süsteemide/iseteenindussüsteemide/e-väravate arv.</w:t>
            </w:r>
          </w:p>
        </w:tc>
        <w:tc>
          <w:tcPr>
            <w:tcW w:w="1275" w:type="dxa"/>
          </w:tcPr>
          <w:p w14:paraId="08F32E3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43FEBD5" w14:textId="73CF6CCA"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25" w:author="Aivi Kuivonen" w:date="2024-03-16T18:14:00Z">
              <w:r w:rsidRPr="00AE19BC" w:rsidDel="00057534">
                <w:rPr>
                  <w:rFonts w:ascii="Times New Roman" w:eastAsia="Times New Roman" w:hAnsi="Times New Roman" w:cs="Times New Roman"/>
                  <w:color w:val="000000" w:themeColor="text1"/>
                  <w:sz w:val="24"/>
                  <w:szCs w:val="24"/>
                </w:rPr>
                <w:delText>16</w:delText>
              </w:r>
            </w:del>
            <w:ins w:id="126" w:author="Aivi Kuivonen" w:date="2024-03-16T18:14:00Z">
              <w:r w:rsidR="00057534" w:rsidRPr="00AE19BC">
                <w:rPr>
                  <w:rFonts w:ascii="Times New Roman" w:eastAsia="Times New Roman" w:hAnsi="Times New Roman" w:cs="Times New Roman"/>
                  <w:color w:val="000000" w:themeColor="text1"/>
                  <w:sz w:val="24"/>
                  <w:szCs w:val="24"/>
                </w:rPr>
                <w:t>1</w:t>
              </w:r>
              <w:r w:rsidR="00057534">
                <w:rPr>
                  <w:rFonts w:ascii="Times New Roman" w:eastAsia="Times New Roman" w:hAnsi="Times New Roman" w:cs="Times New Roman"/>
                  <w:color w:val="000000" w:themeColor="text1"/>
                  <w:sz w:val="24"/>
                  <w:szCs w:val="24"/>
                </w:rPr>
                <w:t>8</w:t>
              </w:r>
            </w:ins>
          </w:p>
        </w:tc>
        <w:tc>
          <w:tcPr>
            <w:tcW w:w="1276" w:type="dxa"/>
          </w:tcPr>
          <w:p w14:paraId="53474902" w14:textId="154AD3F8"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ins w:id="127" w:author="Aivi Kuivonen" w:date="2024-03-16T18:14:00Z">
              <w:r w:rsidR="00057534">
                <w:rPr>
                  <w:rFonts w:ascii="Times New Roman" w:eastAsia="Times New Roman" w:hAnsi="Times New Roman" w:cs="Times New Roman"/>
                  <w:bCs/>
                  <w:color w:val="000000" w:themeColor="text1"/>
                  <w:sz w:val="24"/>
                  <w:szCs w:val="24"/>
                </w:rPr>
                <w:t>8</w:t>
              </w:r>
            </w:ins>
            <w:del w:id="128" w:author="Aivi Kuivonen" w:date="2024-03-16T18:14:00Z">
              <w:r w:rsidRPr="00AE19BC" w:rsidDel="00057534">
                <w:rPr>
                  <w:rFonts w:ascii="Times New Roman" w:eastAsia="Times New Roman" w:hAnsi="Times New Roman" w:cs="Times New Roman"/>
                  <w:bCs/>
                  <w:color w:val="000000" w:themeColor="text1"/>
                  <w:sz w:val="24"/>
                  <w:szCs w:val="24"/>
                </w:rPr>
                <w:delText>6</w:delText>
              </w:r>
            </w:del>
          </w:p>
        </w:tc>
        <w:tc>
          <w:tcPr>
            <w:tcW w:w="3827" w:type="dxa"/>
          </w:tcPr>
          <w:p w14:paraId="70C8AAA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Automaatse piirikontrolli süsteemide/ iseteenindussüsteemide/ e-väravate all raporteeritakse renditud ABC-väravad. Toetuse saaja peab aruandele lisama dokumendi, milles on toodud raporteeritud väravate inventari numbrid.</w:t>
            </w:r>
          </w:p>
        </w:tc>
      </w:tr>
      <w:tr w:rsidR="00AE19BC" w:rsidRPr="00AE19BC" w14:paraId="22C4F69F" w14:textId="77777777" w:rsidTr="005E6070">
        <w:trPr>
          <w:trHeight w:val="160"/>
        </w:trPr>
        <w:tc>
          <w:tcPr>
            <w:tcW w:w="2405" w:type="dxa"/>
            <w:vMerge/>
          </w:tcPr>
          <w:p w14:paraId="34EF582F"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5D16DABD"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0D2726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R.1.17 Automaatse piirikontrolli süsteemide ja e-väravate kaudu toimunud piiriületuste arv</w:t>
            </w:r>
          </w:p>
        </w:tc>
        <w:tc>
          <w:tcPr>
            <w:tcW w:w="1275" w:type="dxa"/>
          </w:tcPr>
          <w:p w14:paraId="347CC3C6"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16F464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14E86A0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 xml:space="preserve">2 200 000 </w:t>
            </w:r>
          </w:p>
        </w:tc>
        <w:tc>
          <w:tcPr>
            <w:tcW w:w="3827" w:type="dxa"/>
          </w:tcPr>
          <w:p w14:paraId="3338BD5A"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E-väravate kaudu piiriületajate arv esitatakse aruandlusperioodi kohta ja hõlmab kõiki välispiiril kasutusel olevate e-väravate statistikat.</w:t>
            </w:r>
          </w:p>
        </w:tc>
      </w:tr>
      <w:tr w:rsidR="009D2CCD" w:rsidRPr="00AE19BC" w14:paraId="2B826F03" w14:textId="77777777" w:rsidTr="00934F9A">
        <w:trPr>
          <w:trHeight w:val="2238"/>
          <w:ins w:id="129" w:author="Aivi Kuivonen" w:date="2024-03-16T18:19:00Z"/>
        </w:trPr>
        <w:tc>
          <w:tcPr>
            <w:tcW w:w="2405" w:type="dxa"/>
          </w:tcPr>
          <w:p w14:paraId="118C49F3" w14:textId="138F89E9" w:rsidR="009D2CCD" w:rsidRPr="00AE19BC" w:rsidRDefault="009D2CCD" w:rsidP="00934F9A">
            <w:pPr>
              <w:autoSpaceDE w:val="0"/>
              <w:autoSpaceDN w:val="0"/>
              <w:adjustRightInd w:val="0"/>
              <w:spacing w:after="0" w:line="240" w:lineRule="auto"/>
              <w:ind w:left="0"/>
              <w:rPr>
                <w:ins w:id="130" w:author="Aivi Kuivonen" w:date="2024-03-16T18:19:00Z"/>
                <w:rFonts w:ascii="Times New Roman" w:eastAsia="Times New Roman" w:hAnsi="Times New Roman" w:cs="Times New Roman"/>
                <w:color w:val="000000" w:themeColor="text1"/>
                <w:sz w:val="24"/>
                <w:szCs w:val="24"/>
              </w:rPr>
            </w:pPr>
            <w:ins w:id="131" w:author="Aivi Kuivonen" w:date="2024-03-16T18:19:00Z">
              <w:r>
                <w:rPr>
                  <w:rFonts w:ascii="Times New Roman" w:eastAsia="Times New Roman" w:hAnsi="Times New Roman" w:cs="Times New Roman"/>
                  <w:color w:val="000000" w:themeColor="text1"/>
                  <w:sz w:val="24"/>
                  <w:szCs w:val="24"/>
                </w:rPr>
                <w:t>VÕMMORSKI PIIRILÕIGU PROJEKTEERIMINE JA EKSPERTIIS</w:t>
              </w:r>
            </w:ins>
          </w:p>
        </w:tc>
        <w:tc>
          <w:tcPr>
            <w:tcW w:w="1843" w:type="dxa"/>
          </w:tcPr>
          <w:p w14:paraId="4DFDA693" w14:textId="298B6E73" w:rsidR="009D2CCD" w:rsidRPr="00AE19BC" w:rsidRDefault="009D2CCD" w:rsidP="00934F9A">
            <w:pPr>
              <w:spacing w:after="0" w:line="240" w:lineRule="auto"/>
              <w:ind w:left="0"/>
              <w:rPr>
                <w:ins w:id="132" w:author="Aivi Kuivonen" w:date="2024-03-16T18:19:00Z"/>
                <w:rFonts w:ascii="Times New Roman" w:eastAsia="Times New Roman" w:hAnsi="Times New Roman" w:cs="Times New Roman"/>
                <w:color w:val="000000" w:themeColor="text1"/>
                <w:sz w:val="24"/>
                <w:szCs w:val="24"/>
              </w:rPr>
            </w:pPr>
            <w:ins w:id="133" w:author="Aivi Kuivonen" w:date="2024-03-16T18:19:00Z">
              <w:r>
                <w:rPr>
                  <w:rFonts w:ascii="Times New Roman" w:eastAsia="Times New Roman" w:hAnsi="Times New Roman" w:cs="Times New Roman"/>
                  <w:color w:val="000000" w:themeColor="text1"/>
                  <w:sz w:val="24"/>
                  <w:szCs w:val="24"/>
                </w:rPr>
                <w:t>797 868,11, sh ka</w:t>
              </w:r>
            </w:ins>
            <w:ins w:id="134" w:author="Aivi Kuivonen" w:date="2024-03-16T18:20:00Z">
              <w:r>
                <w:rPr>
                  <w:rFonts w:ascii="Times New Roman" w:eastAsia="Times New Roman" w:hAnsi="Times New Roman" w:cs="Times New Roman"/>
                  <w:color w:val="000000" w:themeColor="text1"/>
                  <w:sz w:val="24"/>
                  <w:szCs w:val="24"/>
                </w:rPr>
                <w:t>udsed kulud 0,4 %</w:t>
              </w:r>
            </w:ins>
          </w:p>
        </w:tc>
        <w:tc>
          <w:tcPr>
            <w:tcW w:w="3119" w:type="dxa"/>
          </w:tcPr>
          <w:p w14:paraId="16EC3131" w14:textId="4EC4383A" w:rsidR="009D2CCD" w:rsidRPr="00AE19BC" w:rsidRDefault="009D2CCD" w:rsidP="00934F9A">
            <w:pPr>
              <w:spacing w:after="0" w:line="240" w:lineRule="auto"/>
              <w:ind w:left="0"/>
              <w:rPr>
                <w:ins w:id="135" w:author="Aivi Kuivonen" w:date="2024-03-16T18:19:00Z"/>
                <w:rFonts w:ascii="Times New Roman" w:eastAsia="Times New Roman" w:hAnsi="Times New Roman" w:cs="Times New Roman"/>
                <w:color w:val="000000" w:themeColor="text1"/>
                <w:sz w:val="24"/>
                <w:szCs w:val="24"/>
              </w:rPr>
            </w:pPr>
            <w:ins w:id="136" w:author="Aivi Kuivonen" w:date="2024-03-16T18:23:00Z">
              <w:r w:rsidRPr="009D2CCD">
                <w:rPr>
                  <w:rFonts w:ascii="Times New Roman" w:eastAsia="Times New Roman" w:hAnsi="Times New Roman" w:cs="Times New Roman"/>
                  <w:color w:val="000000" w:themeColor="text1"/>
                  <w:sz w:val="24"/>
                  <w:szCs w:val="24"/>
                </w:rPr>
                <w:t>BMVI O.1.4 Ehitatud/ajakohastatud piiripunktirajatiste arv</w:t>
              </w:r>
            </w:ins>
          </w:p>
        </w:tc>
        <w:tc>
          <w:tcPr>
            <w:tcW w:w="1275" w:type="dxa"/>
          </w:tcPr>
          <w:p w14:paraId="7E27EBD4" w14:textId="77777777" w:rsidR="009D2CCD" w:rsidRPr="00AE19BC" w:rsidRDefault="009D2CCD" w:rsidP="00934F9A">
            <w:pPr>
              <w:spacing w:after="0" w:line="240" w:lineRule="auto"/>
              <w:ind w:left="0"/>
              <w:rPr>
                <w:ins w:id="137" w:author="Aivi Kuivonen" w:date="2024-03-16T18:19:00Z"/>
                <w:rFonts w:ascii="Times New Roman" w:eastAsia="Times New Roman" w:hAnsi="Times New Roman" w:cs="Times New Roman"/>
                <w:color w:val="000000" w:themeColor="text1"/>
                <w:sz w:val="24"/>
                <w:szCs w:val="24"/>
              </w:rPr>
            </w:pPr>
          </w:p>
        </w:tc>
        <w:tc>
          <w:tcPr>
            <w:tcW w:w="1276" w:type="dxa"/>
          </w:tcPr>
          <w:p w14:paraId="5C8F2BB6" w14:textId="2E374729" w:rsidR="009D2CCD" w:rsidRPr="00AE19BC" w:rsidRDefault="009D2CCD" w:rsidP="00934F9A">
            <w:pPr>
              <w:autoSpaceDE w:val="0"/>
              <w:autoSpaceDN w:val="0"/>
              <w:adjustRightInd w:val="0"/>
              <w:spacing w:after="0" w:line="240" w:lineRule="auto"/>
              <w:ind w:left="0"/>
              <w:rPr>
                <w:ins w:id="138" w:author="Aivi Kuivonen" w:date="2024-03-16T18:19:00Z"/>
                <w:rFonts w:ascii="Times New Roman" w:eastAsia="Times New Roman" w:hAnsi="Times New Roman" w:cs="Times New Roman"/>
                <w:color w:val="000000" w:themeColor="text1"/>
                <w:sz w:val="24"/>
                <w:szCs w:val="24"/>
              </w:rPr>
            </w:pPr>
            <w:ins w:id="139" w:author="Aivi Kuivonen" w:date="2024-03-16T18:23:00Z">
              <w:r>
                <w:rPr>
                  <w:rFonts w:ascii="Times New Roman" w:eastAsia="Times New Roman" w:hAnsi="Times New Roman" w:cs="Times New Roman"/>
                  <w:color w:val="000000" w:themeColor="text1"/>
                  <w:sz w:val="24"/>
                  <w:szCs w:val="24"/>
                </w:rPr>
                <w:t>0</w:t>
              </w:r>
            </w:ins>
          </w:p>
        </w:tc>
        <w:tc>
          <w:tcPr>
            <w:tcW w:w="1276" w:type="dxa"/>
          </w:tcPr>
          <w:p w14:paraId="7B8CBD28" w14:textId="63767030" w:rsidR="009D2CCD" w:rsidRPr="00AE19BC" w:rsidRDefault="009D2CCD" w:rsidP="00934F9A">
            <w:pPr>
              <w:autoSpaceDE w:val="0"/>
              <w:autoSpaceDN w:val="0"/>
              <w:adjustRightInd w:val="0"/>
              <w:spacing w:after="0" w:line="240" w:lineRule="auto"/>
              <w:ind w:left="0"/>
              <w:rPr>
                <w:ins w:id="140" w:author="Aivi Kuivonen" w:date="2024-03-16T18:19:00Z"/>
                <w:rFonts w:ascii="Times New Roman" w:eastAsia="Times New Roman" w:hAnsi="Times New Roman" w:cs="Times New Roman"/>
                <w:bCs/>
                <w:color w:val="000000" w:themeColor="text1"/>
                <w:sz w:val="24"/>
                <w:szCs w:val="24"/>
              </w:rPr>
            </w:pPr>
            <w:ins w:id="141" w:author="Aivi Kuivonen" w:date="2024-03-16T18:23:00Z">
              <w:r>
                <w:rPr>
                  <w:rFonts w:ascii="Times New Roman" w:eastAsia="Times New Roman" w:hAnsi="Times New Roman" w:cs="Times New Roman"/>
                  <w:bCs/>
                  <w:color w:val="000000" w:themeColor="text1"/>
                  <w:sz w:val="24"/>
                  <w:szCs w:val="24"/>
                </w:rPr>
                <w:t>1</w:t>
              </w:r>
            </w:ins>
          </w:p>
        </w:tc>
        <w:tc>
          <w:tcPr>
            <w:tcW w:w="3827" w:type="dxa"/>
          </w:tcPr>
          <w:p w14:paraId="7F542E29" w14:textId="77777777" w:rsidR="009D2CCD" w:rsidRPr="009D2CCD" w:rsidRDefault="009D2CCD" w:rsidP="00934F9A">
            <w:pPr>
              <w:autoSpaceDE w:val="0"/>
              <w:autoSpaceDN w:val="0"/>
              <w:adjustRightInd w:val="0"/>
              <w:spacing w:after="0" w:line="240" w:lineRule="auto"/>
              <w:ind w:left="0"/>
              <w:rPr>
                <w:ins w:id="142" w:author="Aivi Kuivonen" w:date="2024-03-16T18:25:00Z"/>
                <w:rFonts w:ascii="Times New Roman" w:eastAsia="Times New Roman" w:hAnsi="Times New Roman" w:cs="Times New Roman"/>
                <w:color w:val="000000" w:themeColor="text1"/>
                <w:sz w:val="24"/>
                <w:szCs w:val="24"/>
              </w:rPr>
            </w:pPr>
            <w:ins w:id="143" w:author="Aivi Kuivonen" w:date="2024-03-16T18:25:00Z">
              <w:r w:rsidRPr="009D2CCD">
                <w:rPr>
                  <w:rFonts w:ascii="Times New Roman" w:eastAsia="Times New Roman" w:hAnsi="Times New Roman" w:cs="Times New Roman"/>
                  <w:color w:val="000000" w:themeColor="text1"/>
                  <w:sz w:val="24"/>
                  <w:szCs w:val="24"/>
                </w:rPr>
                <w:t>Piiripunkti rajatisena loetakse taristut või seadmeid, mida muud näitajad ei hõlma. Taristu on nt hooned või parkimisalad. Seadmed on mis tahes materiaalne vara, millel on inventarinumber. Ajakohastamine tähendab jõudluse või muude atribuutide parandamist.</w:t>
              </w:r>
            </w:ins>
          </w:p>
          <w:p w14:paraId="614191C7" w14:textId="168EE09A" w:rsidR="009D2CCD" w:rsidRPr="00AE19BC" w:rsidRDefault="009D2CCD" w:rsidP="00934F9A">
            <w:pPr>
              <w:autoSpaceDE w:val="0"/>
              <w:autoSpaceDN w:val="0"/>
              <w:adjustRightInd w:val="0"/>
              <w:spacing w:after="0" w:line="240" w:lineRule="auto"/>
              <w:ind w:left="0"/>
              <w:rPr>
                <w:ins w:id="144" w:author="Aivi Kuivonen" w:date="2024-03-16T18:19:00Z"/>
                <w:rFonts w:ascii="Times New Roman" w:eastAsia="Times New Roman" w:hAnsi="Times New Roman" w:cs="Times New Roman"/>
                <w:color w:val="000000" w:themeColor="text1"/>
                <w:sz w:val="24"/>
                <w:szCs w:val="24"/>
              </w:rPr>
            </w:pPr>
          </w:p>
        </w:tc>
      </w:tr>
      <w:tr w:rsidR="00AE19BC" w:rsidRPr="00AE19BC" w14:paraId="356265DD" w14:textId="77777777" w:rsidTr="005E6070">
        <w:trPr>
          <w:trHeight w:val="160"/>
        </w:trPr>
        <w:tc>
          <w:tcPr>
            <w:tcW w:w="2405" w:type="dxa"/>
          </w:tcPr>
          <w:p w14:paraId="7935EBD4"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KOKKU</w:t>
            </w:r>
          </w:p>
        </w:tc>
        <w:tc>
          <w:tcPr>
            <w:tcW w:w="1843" w:type="dxa"/>
          </w:tcPr>
          <w:p w14:paraId="24A51B74"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29 340 897,01</w:t>
            </w:r>
          </w:p>
        </w:tc>
        <w:tc>
          <w:tcPr>
            <w:tcW w:w="3119" w:type="dxa"/>
          </w:tcPr>
          <w:p w14:paraId="6D1AF94B"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3EDAAF60"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6686DCE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5ED55A64"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39F98B51"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7A0E62F9" w14:textId="77777777" w:rsidR="00AE19BC" w:rsidRPr="00AE19BC" w:rsidRDefault="00AE19BC" w:rsidP="00AE19BC">
      <w:pPr>
        <w:spacing w:after="0" w:line="240" w:lineRule="auto"/>
        <w:ind w:left="0"/>
        <w:jc w:val="both"/>
        <w:rPr>
          <w:rFonts w:ascii="Times New Roman" w:eastAsia="Times New Roman" w:hAnsi="Times New Roman" w:cs="Times New Roman"/>
          <w:i/>
          <w:color w:val="000000" w:themeColor="text1"/>
          <w:sz w:val="24"/>
          <w:szCs w:val="24"/>
        </w:rPr>
        <w:sectPr w:rsidR="00AE19BC" w:rsidRPr="00AE19BC" w:rsidSect="008425C6">
          <w:pgSz w:w="16838" w:h="11906" w:orient="landscape" w:code="9"/>
          <w:pgMar w:top="1418" w:right="851" w:bottom="1418" w:left="992" w:header="709" w:footer="709" w:gutter="0"/>
          <w:cols w:space="708"/>
          <w:docGrid w:linePitch="360"/>
        </w:sectPr>
      </w:pPr>
    </w:p>
    <w:bookmarkEnd w:id="95"/>
    <w:bookmarkEnd w:id="96"/>
    <w:bookmarkEnd w:id="97"/>
    <w:bookmarkEnd w:id="98"/>
    <w:bookmarkEnd w:id="99"/>
    <w:bookmarkEnd w:id="100"/>
    <w:bookmarkEnd w:id="101"/>
    <w:bookmarkEnd w:id="102"/>
    <w:bookmarkEnd w:id="103"/>
    <w:bookmarkEnd w:id="104"/>
    <w:p w14:paraId="14F7E5A4" w14:textId="77777777" w:rsidR="00AE19BC" w:rsidRPr="00AE19BC" w:rsidRDefault="00AE19BC" w:rsidP="00AE19BC">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05318FBC" w14:textId="77777777" w:rsidR="00AE19BC" w:rsidRPr="00AE19BC" w:rsidRDefault="00AE19BC" w:rsidP="00AE19BC">
      <w:pPr>
        <w:numPr>
          <w:ilvl w:val="0"/>
          <w:numId w:val="2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145" w:name="_Toc390093270"/>
      <w:r w:rsidRPr="00AE19BC">
        <w:rPr>
          <w:rFonts w:ascii="Times New Roman" w:eastAsia="Times New Roman" w:hAnsi="Times New Roman" w:cs="Times New Roman"/>
          <w:b/>
          <w:bCs/>
          <w:iCs/>
          <w:color w:val="000000" w:themeColor="text1"/>
          <w:sz w:val="24"/>
          <w:szCs w:val="24"/>
          <w:lang w:eastAsia="et-EE"/>
        </w:rPr>
        <w:t>Korraldusasutus, rakendusasutus ja rakendusüksus</w:t>
      </w:r>
    </w:p>
    <w:p w14:paraId="5963D9E4" w14:textId="56A58FE2" w:rsidR="00AE19BC" w:rsidRPr="00AE19BC" w:rsidRDefault="00AE19BC" w:rsidP="00AE19BC">
      <w:pPr>
        <w:numPr>
          <w:ilvl w:val="1"/>
          <w:numId w:val="2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AE19BC">
        <w:rPr>
          <w:rFonts w:ascii="Times New Roman" w:eastAsia="Times New Roman" w:hAnsi="Times New Roman" w:cs="Times New Roman"/>
          <w:iCs/>
          <w:color w:val="000000" w:themeColor="text1"/>
          <w:sz w:val="24"/>
          <w:szCs w:val="24"/>
          <w:lang w:eastAsia="et-EE"/>
        </w:rPr>
        <w:t xml:space="preserve">Korraldusasutuse, rakendusasutuse ja rakendusüksuse ülesandeid täidab </w:t>
      </w:r>
      <w:r w:rsidR="000811C9">
        <w:rPr>
          <w:rFonts w:ascii="Times New Roman" w:eastAsia="Times New Roman" w:hAnsi="Times New Roman" w:cs="Times New Roman"/>
          <w:iCs/>
          <w:color w:val="000000" w:themeColor="text1"/>
          <w:sz w:val="24"/>
          <w:szCs w:val="24"/>
          <w:lang w:eastAsia="et-EE"/>
        </w:rPr>
        <w:t xml:space="preserve">Siseministeerium (edaspidi </w:t>
      </w:r>
      <w:r w:rsidRPr="000811C9">
        <w:rPr>
          <w:rFonts w:ascii="Times New Roman" w:eastAsia="Times New Roman" w:hAnsi="Times New Roman" w:cs="Times New Roman"/>
          <w:i/>
          <w:color w:val="000000" w:themeColor="text1"/>
          <w:sz w:val="24"/>
          <w:szCs w:val="24"/>
          <w:lang w:eastAsia="et-EE"/>
        </w:rPr>
        <w:t>SiM</w:t>
      </w:r>
      <w:r w:rsidR="000811C9">
        <w:rPr>
          <w:rFonts w:ascii="Times New Roman" w:eastAsia="Times New Roman" w:hAnsi="Times New Roman" w:cs="Times New Roman"/>
          <w:iCs/>
          <w:color w:val="000000" w:themeColor="text1"/>
          <w:sz w:val="24"/>
          <w:szCs w:val="24"/>
          <w:lang w:eastAsia="et-EE"/>
        </w:rPr>
        <w:t>)</w:t>
      </w:r>
      <w:r w:rsidRPr="00AE19BC">
        <w:rPr>
          <w:rFonts w:ascii="Times New Roman" w:eastAsia="Times New Roman" w:hAnsi="Times New Roman" w:cs="Times New Roman"/>
          <w:iCs/>
          <w:color w:val="000000" w:themeColor="text1"/>
          <w:sz w:val="24"/>
          <w:szCs w:val="24"/>
          <w:lang w:eastAsia="et-EE"/>
        </w:rPr>
        <w:t>. Ülesandeid ei delegeerita.</w:t>
      </w:r>
    </w:p>
    <w:p w14:paraId="66AADB50" w14:textId="77777777" w:rsidR="00AE19BC" w:rsidRPr="00AE19BC" w:rsidRDefault="00AE19BC" w:rsidP="00AE19BC">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43AC83F3" w14:textId="77777777" w:rsidR="00AE19BC" w:rsidRPr="00AE19BC" w:rsidRDefault="00AE19BC" w:rsidP="00AE19BC">
      <w:pPr>
        <w:numPr>
          <w:ilvl w:val="1"/>
          <w:numId w:val="2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AE19BC">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AE19BC">
        <w:rPr>
          <w:rFonts w:ascii="Times New Roman" w:eastAsia="Times New Roman" w:hAnsi="Times New Roman" w:cs="Times New Roman"/>
          <w:iCs/>
          <w:color w:val="000000" w:themeColor="text1"/>
          <w:sz w:val="24"/>
          <w:szCs w:val="24"/>
          <w:lang w:eastAsia="et-EE"/>
        </w:rPr>
        <w:t>TATis</w:t>
      </w:r>
      <w:proofErr w:type="spellEnd"/>
      <w:r w:rsidRPr="00AE19BC">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p w14:paraId="4C4ECCBB" w14:textId="77777777" w:rsidR="00AE19BC" w:rsidRPr="00AE19BC" w:rsidRDefault="00AE19BC" w:rsidP="00AE19BC">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0610F868" w14:textId="77777777" w:rsidR="00AE19BC" w:rsidRPr="00AE19BC" w:rsidRDefault="00AE19BC" w:rsidP="00AE19BC">
      <w:pPr>
        <w:numPr>
          <w:ilvl w:val="0"/>
          <w:numId w:val="2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AE19BC">
        <w:rPr>
          <w:rFonts w:ascii="Times New Roman" w:eastAsia="Times New Roman" w:hAnsi="Times New Roman" w:cs="Times New Roman"/>
          <w:b/>
          <w:bCs/>
          <w:color w:val="000000" w:themeColor="text1"/>
          <w:kern w:val="32"/>
          <w:sz w:val="24"/>
          <w:szCs w:val="24"/>
        </w:rPr>
        <w:t>Kulude abikõlblikkus</w:t>
      </w:r>
      <w:bookmarkEnd w:id="145"/>
      <w:r w:rsidRPr="00AE19BC">
        <w:rPr>
          <w:rFonts w:ascii="Times New Roman" w:eastAsia="Times New Roman" w:hAnsi="Times New Roman" w:cs="Times New Roman"/>
          <w:b/>
          <w:bCs/>
          <w:color w:val="000000" w:themeColor="text1"/>
          <w:kern w:val="32"/>
          <w:sz w:val="24"/>
          <w:szCs w:val="24"/>
        </w:rPr>
        <w:t xml:space="preserve"> </w:t>
      </w:r>
    </w:p>
    <w:p w14:paraId="5416526C"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w:t>
      </w:r>
      <w:proofErr w:type="spellStart"/>
      <w:r w:rsidRPr="00AE19BC">
        <w:rPr>
          <w:rFonts w:ascii="Times New Roman" w:hAnsi="Times New Roman" w:cs="Times New Roman"/>
          <w:sz w:val="24"/>
          <w:szCs w:val="24"/>
        </w:rPr>
        <w:t>siseturvalisuspoliitika</w:t>
      </w:r>
      <w:proofErr w:type="spellEnd"/>
      <w:r w:rsidRPr="00AE19BC">
        <w:rPr>
          <w:rFonts w:ascii="Times New Roman" w:hAnsi="Times New Roman" w:cs="Times New Roman"/>
          <w:sz w:val="24"/>
          <w:szCs w:val="24"/>
        </w:rPr>
        <w:t xml:space="preserve"> fondide rakenduskavade vahendite andmise ja kasutamise üldised tingimused“ (edaspidi </w:t>
      </w:r>
      <w:r w:rsidRPr="00AE19BC">
        <w:rPr>
          <w:rFonts w:ascii="Times New Roman" w:hAnsi="Times New Roman" w:cs="Times New Roman"/>
          <w:i/>
          <w:iCs/>
          <w:sz w:val="24"/>
          <w:szCs w:val="24"/>
        </w:rPr>
        <w:t>ühendmäärus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8"/>
      </w:r>
      <w:r w:rsidRPr="00AE19BC">
        <w:rPr>
          <w:rFonts w:ascii="Times New Roman" w:hAnsi="Times New Roman" w:cs="Times New Roman"/>
          <w:sz w:val="24"/>
          <w:szCs w:val="24"/>
        </w:rPr>
        <w:t xml:space="preserve"> §-dest 15–17 ja 21.</w:t>
      </w:r>
    </w:p>
    <w:p w14:paraId="7764CC40"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70FCBD5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Tegevustoetusena elluviidavate projektide abikõlblike kulude kindlaks määramisel tuleb lisaks ühendmäärusele lähtuda BMVI määruse lisa VII lõikes a sätestatust.</w:t>
      </w:r>
    </w:p>
    <w:p w14:paraId="2AF8A9D1"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0979078"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u w:val="single"/>
        </w:rPr>
      </w:pPr>
      <w:r w:rsidRPr="00AE19BC">
        <w:rPr>
          <w:rFonts w:ascii="Times New Roman" w:hAnsi="Times New Roman" w:cs="Times New Roman"/>
          <w:sz w:val="24"/>
          <w:szCs w:val="24"/>
          <w:u w:val="single"/>
        </w:rPr>
        <w:t>Otsesed kulud</w:t>
      </w:r>
    </w:p>
    <w:p w14:paraId="718E0164"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Abikõlblikud otsesed kulud on tegevuste elluviimiseks vajalikud kulud, muu hulgas:</w:t>
      </w:r>
    </w:p>
    <w:p w14:paraId="6FD84333"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personalikulu (sh projekti juhtimisega seotud tööjõukulu). Projekti juhtimisega seotud tööjõukulu võib moodustada kuni 10% projekti eelarvest;</w:t>
      </w:r>
    </w:p>
    <w:p w14:paraId="5696EEB1"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koolituskulu (sh ruumirent, koolitusmaterjalid, koolitajate töötasu, toitlustus);</w:t>
      </w:r>
    </w:p>
    <w:p w14:paraId="774FDD2E"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lähetuskulu (sh transport, majutus, reisikindlustus, päevaraha);</w:t>
      </w:r>
    </w:p>
    <w:p w14:paraId="4DE52898"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avalikustamiskulu (sh vajalike märgistuste kulu, toitlustuskulu, ruumi ja seadmete rent avalikustamise ürituste korraldamiseks);</w:t>
      </w:r>
    </w:p>
    <w:p w14:paraId="6B5324DC"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välispiiri kontrolli ja -valve seadmete, varustuse ja süsteemide soetus-, paigaldamis- ning ülalpidamiskulu (sh rendikulu, tootetugi ja litsentsid). </w:t>
      </w:r>
    </w:p>
    <w:p w14:paraId="6FB9FD5C"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välispiiri kontrolli ja -valve taristu renoveerimis- ja hoolduskulu</w:t>
      </w:r>
    </w:p>
    <w:p w14:paraId="4D39B2EC"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3991F55B"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BMVI toel arendatavate seadmete ostumenetluste algatamisel on kohustus järgida määruse (EL) 2019/1896 (edaspidi </w:t>
      </w:r>
      <w:r w:rsidRPr="00AE19BC">
        <w:rPr>
          <w:rFonts w:ascii="Times New Roman" w:hAnsi="Times New Roman" w:cs="Times New Roman"/>
          <w:i/>
          <w:iCs/>
          <w:sz w:val="24"/>
          <w:szCs w:val="24"/>
        </w:rPr>
        <w:t>Euroopa ranniku- ja piirivalve 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9"/>
      </w:r>
      <w:r w:rsidRPr="00AE19BC">
        <w:rPr>
          <w:rFonts w:ascii="Times New Roman" w:hAnsi="Times New Roman" w:cs="Times New Roman"/>
          <w:sz w:val="24"/>
          <w:szCs w:val="24"/>
        </w:rPr>
        <w:t xml:space="preserve"> artiklite 16 ja 64 kohaselt kehtestatud standardeid.</w:t>
      </w:r>
    </w:p>
    <w:p w14:paraId="2F7E73EF"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132636E"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bookmarkStart w:id="146" w:name="_Hlk120710301"/>
      <w:r w:rsidRPr="00AE19BC">
        <w:rPr>
          <w:rFonts w:ascii="Times New Roman" w:hAnsi="Times New Roman" w:cs="Times New Roman"/>
          <w:sz w:val="24"/>
          <w:szCs w:val="24"/>
        </w:rPr>
        <w:t>Elluviija peab tagama seadmete, varustuse, taristu ja süsteemide sihtotstarbelise kasutamise pärast üleandmise-vastuvõtmise akti allkirjastamist:</w:t>
      </w:r>
    </w:p>
    <w:p w14:paraId="108A4C0D" w14:textId="77777777" w:rsidR="00822124" w:rsidRDefault="00AE19BC" w:rsidP="00822124">
      <w:pPr>
        <w:numPr>
          <w:ilvl w:val="0"/>
          <w:numId w:val="16"/>
        </w:numPr>
        <w:spacing w:line="240" w:lineRule="auto"/>
        <w:ind w:hanging="77"/>
        <w:contextualSpacing/>
        <w:jc w:val="both"/>
        <w:rPr>
          <w:rFonts w:ascii="Times New Roman" w:hAnsi="Times New Roman" w:cs="Times New Roman"/>
          <w:sz w:val="24"/>
          <w:szCs w:val="24"/>
        </w:rPr>
      </w:pPr>
      <w:r w:rsidRPr="00AE19BC">
        <w:rPr>
          <w:rFonts w:ascii="Times New Roman" w:hAnsi="Times New Roman" w:cs="Times New Roman"/>
          <w:sz w:val="24"/>
          <w:szCs w:val="24"/>
        </w:rPr>
        <w:t>IKT-seadmed ja süsteemid vähemalt kolm aastat;</w:t>
      </w:r>
      <w:bookmarkStart w:id="147" w:name="_Hlk120711216"/>
      <w:bookmarkEnd w:id="146"/>
    </w:p>
    <w:p w14:paraId="4B7F6A23" w14:textId="77777777" w:rsidR="00822124" w:rsidRDefault="00AE19BC" w:rsidP="00822124">
      <w:pPr>
        <w:numPr>
          <w:ilvl w:val="0"/>
          <w:numId w:val="16"/>
        </w:numPr>
        <w:spacing w:line="240" w:lineRule="auto"/>
        <w:ind w:hanging="77"/>
        <w:contextualSpacing/>
        <w:jc w:val="both"/>
        <w:rPr>
          <w:rFonts w:ascii="Times New Roman" w:hAnsi="Times New Roman" w:cs="Times New Roman"/>
          <w:sz w:val="24"/>
          <w:szCs w:val="24"/>
        </w:rPr>
      </w:pPr>
      <w:r w:rsidRPr="00822124">
        <w:rPr>
          <w:rFonts w:ascii="Times New Roman" w:hAnsi="Times New Roman" w:cs="Times New Roman"/>
          <w:sz w:val="24"/>
          <w:szCs w:val="24"/>
        </w:rPr>
        <w:t>muud seadmed ja varustus vähemalt viis aastat;</w:t>
      </w:r>
    </w:p>
    <w:p w14:paraId="1970BD66" w14:textId="2B753BAF" w:rsidR="00AE19BC" w:rsidRDefault="00AE19BC" w:rsidP="00822124">
      <w:pPr>
        <w:numPr>
          <w:ilvl w:val="0"/>
          <w:numId w:val="16"/>
        </w:numPr>
        <w:spacing w:line="240" w:lineRule="auto"/>
        <w:ind w:left="567" w:firstLine="0"/>
        <w:contextualSpacing/>
        <w:jc w:val="both"/>
        <w:rPr>
          <w:ins w:id="148" w:author="Aivi Kuivonen" w:date="2024-03-16T17:13:00Z"/>
          <w:rFonts w:ascii="Times New Roman" w:hAnsi="Times New Roman" w:cs="Times New Roman"/>
          <w:sz w:val="24"/>
          <w:szCs w:val="24"/>
        </w:rPr>
      </w:pPr>
      <w:r w:rsidRPr="00822124">
        <w:rPr>
          <w:rFonts w:ascii="Times New Roman" w:hAnsi="Times New Roman" w:cs="Times New Roman"/>
          <w:sz w:val="24"/>
          <w:szCs w:val="24"/>
        </w:rPr>
        <w:t>suured sõidukid ja taristuinvesteeringud (nt hoonete ehitus ja suuremahuline renoveerimine, laeva, helikopteri ja lennuki ost) vähemalt 10 aastat.</w:t>
      </w:r>
    </w:p>
    <w:p w14:paraId="72AC91E5" w14:textId="18498287" w:rsidR="00CF5CC6" w:rsidRPr="00822124" w:rsidRDefault="00CF5CC6" w:rsidP="00F673EE">
      <w:pPr>
        <w:spacing w:line="240" w:lineRule="auto"/>
        <w:ind w:left="567" w:hanging="567"/>
        <w:contextualSpacing/>
        <w:jc w:val="both"/>
        <w:rPr>
          <w:rFonts w:ascii="Times New Roman" w:hAnsi="Times New Roman" w:cs="Times New Roman"/>
          <w:sz w:val="24"/>
          <w:szCs w:val="24"/>
        </w:rPr>
      </w:pPr>
      <w:bookmarkStart w:id="149" w:name="_Hlk161508349"/>
      <w:ins w:id="150" w:author="Aivi Kuivonen" w:date="2024-03-16T17:13:00Z">
        <w:r>
          <w:rPr>
            <w:rFonts w:ascii="Times New Roman" w:hAnsi="Times New Roman" w:cs="Times New Roman"/>
            <w:sz w:val="24"/>
            <w:szCs w:val="24"/>
          </w:rPr>
          <w:t xml:space="preserve">6.5.1. </w:t>
        </w:r>
      </w:ins>
      <w:ins w:id="151" w:author="Aivi Kuivonen" w:date="2024-03-16T17:17:00Z">
        <w:r w:rsidR="004F51BC">
          <w:rPr>
            <w:rFonts w:ascii="Times New Roman" w:hAnsi="Times New Roman" w:cs="Times New Roman"/>
            <w:sz w:val="24"/>
            <w:szCs w:val="24"/>
          </w:rPr>
          <w:t>Piirivalve ja -kontrolli t</w:t>
        </w:r>
      </w:ins>
      <w:ins w:id="152" w:author="Aivi Kuivonen" w:date="2024-03-16T17:14:00Z">
        <w:r w:rsidR="004F51BC">
          <w:rPr>
            <w:rFonts w:ascii="Times New Roman" w:hAnsi="Times New Roman" w:cs="Times New Roman"/>
            <w:sz w:val="24"/>
            <w:szCs w:val="24"/>
          </w:rPr>
          <w:t xml:space="preserve">eenuse katkematu tagamise eesmärgil </w:t>
        </w:r>
      </w:ins>
      <w:ins w:id="153" w:author="Aivi Kuivonen" w:date="2024-03-16T17:15:00Z">
        <w:r w:rsidR="004F51BC">
          <w:rPr>
            <w:rFonts w:ascii="Times New Roman" w:hAnsi="Times New Roman" w:cs="Times New Roman"/>
            <w:sz w:val="24"/>
            <w:szCs w:val="24"/>
          </w:rPr>
          <w:t>soetatud varu seadmed ei pea olema kasutuses punktis 6.5. nimeta</w:t>
        </w:r>
      </w:ins>
      <w:ins w:id="154" w:author="Aivi Kuivonen" w:date="2024-03-16T17:16:00Z">
        <w:r w:rsidR="004F51BC">
          <w:rPr>
            <w:rFonts w:ascii="Times New Roman" w:hAnsi="Times New Roman" w:cs="Times New Roman"/>
            <w:sz w:val="24"/>
            <w:szCs w:val="24"/>
          </w:rPr>
          <w:t>t</w:t>
        </w:r>
      </w:ins>
      <w:ins w:id="155" w:author="Aivi Kuivonen" w:date="2024-03-16T17:15:00Z">
        <w:r w:rsidR="004F51BC">
          <w:rPr>
            <w:rFonts w:ascii="Times New Roman" w:hAnsi="Times New Roman" w:cs="Times New Roman"/>
            <w:sz w:val="24"/>
            <w:szCs w:val="24"/>
          </w:rPr>
          <w:t xml:space="preserve">ud ajal, kuid neid ei tohi samal ajal kasutada </w:t>
        </w:r>
      </w:ins>
      <w:ins w:id="156" w:author="Aivi Kuivonen" w:date="2024-03-16T17:18:00Z">
        <w:r w:rsidR="004F51BC">
          <w:rPr>
            <w:rFonts w:ascii="Times New Roman" w:hAnsi="Times New Roman" w:cs="Times New Roman"/>
            <w:sz w:val="24"/>
            <w:szCs w:val="24"/>
          </w:rPr>
          <w:t xml:space="preserve">muul </w:t>
        </w:r>
      </w:ins>
      <w:ins w:id="157" w:author="Aivi Kuivonen" w:date="2024-03-16T17:15:00Z">
        <w:r w:rsidR="004F51BC">
          <w:rPr>
            <w:rFonts w:ascii="Times New Roman" w:hAnsi="Times New Roman" w:cs="Times New Roman"/>
            <w:sz w:val="24"/>
            <w:szCs w:val="24"/>
          </w:rPr>
          <w:t>eesmär</w:t>
        </w:r>
      </w:ins>
      <w:ins w:id="158" w:author="Aivi Kuivonen" w:date="2024-03-16T17:18:00Z">
        <w:r w:rsidR="004F51BC">
          <w:rPr>
            <w:rFonts w:ascii="Times New Roman" w:hAnsi="Times New Roman" w:cs="Times New Roman"/>
            <w:sz w:val="24"/>
            <w:szCs w:val="24"/>
          </w:rPr>
          <w:t>gil</w:t>
        </w:r>
      </w:ins>
      <w:ins w:id="159" w:author="Aivi Kuivonen" w:date="2024-03-16T17:17:00Z">
        <w:r w:rsidR="004F51BC">
          <w:rPr>
            <w:rFonts w:ascii="Times New Roman" w:hAnsi="Times New Roman" w:cs="Times New Roman"/>
            <w:sz w:val="24"/>
            <w:szCs w:val="24"/>
          </w:rPr>
          <w:t>.</w:t>
        </w:r>
      </w:ins>
    </w:p>
    <w:bookmarkEnd w:id="147"/>
    <w:bookmarkEnd w:id="149"/>
    <w:p w14:paraId="151EA888" w14:textId="77777777" w:rsidR="00AE19BC" w:rsidRPr="00AE19BC" w:rsidRDefault="00AE19BC" w:rsidP="00AE19BC">
      <w:pPr>
        <w:spacing w:line="240" w:lineRule="auto"/>
        <w:ind w:left="720"/>
        <w:contextualSpacing/>
        <w:jc w:val="both"/>
        <w:rPr>
          <w:rFonts w:ascii="Times New Roman" w:hAnsi="Times New Roman" w:cs="Times New Roman"/>
          <w:sz w:val="24"/>
          <w:szCs w:val="24"/>
        </w:rPr>
      </w:pPr>
    </w:p>
    <w:p w14:paraId="54341EE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Soetatud varustust on lubatud kasutada aastas 30% ulatuses </w:t>
      </w:r>
      <w:bookmarkStart w:id="160" w:name="_Hlk120799049"/>
      <w:r w:rsidRPr="00AE19BC">
        <w:rPr>
          <w:rFonts w:ascii="Times New Roman" w:hAnsi="Times New Roman" w:cs="Times New Roman"/>
          <w:sz w:val="24"/>
          <w:szCs w:val="24"/>
        </w:rPr>
        <w:t>tollikontrolliks, mereoperatsioonidel ning Varjupaiga-, Rände ja Integratsioonifondi ning Sisejulgeolekufondi eesmärkide täitmiseks</w:t>
      </w:r>
      <w:bookmarkEnd w:id="160"/>
      <w:r w:rsidRPr="00AE19BC">
        <w:rPr>
          <w:rFonts w:ascii="Times New Roman" w:hAnsi="Times New Roman" w:cs="Times New Roman"/>
          <w:sz w:val="24"/>
          <w:szCs w:val="24"/>
        </w:rPr>
        <w:t>. Ristkasutust tuleb kirjeldada tegevusaruandes ja tõendada.</w:t>
      </w:r>
    </w:p>
    <w:p w14:paraId="6E927847"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041D3F5F"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 xml:space="preserve">Elluviija registreerib suuremahulise piirihalduse operatiivvarustuse viie tööpäeva jooksul pärast vastuvõtmist </w:t>
      </w:r>
      <w:bookmarkStart w:id="161" w:name="_Hlk120799703"/>
      <w:r w:rsidRPr="00AE19BC">
        <w:rPr>
          <w:rFonts w:ascii="Times New Roman" w:hAnsi="Times New Roman" w:cs="Times New Roman"/>
          <w:sz w:val="24"/>
          <w:szCs w:val="24"/>
        </w:rPr>
        <w:t>Euroopa Piiri- ja Rannikuvalve Ameti tehniliste seadmete reservis, et teha see kättesaadavaks kooskõlas Euroopa piiri- ja rannikuvalve määruse artikli 64 lõikega 9</w:t>
      </w:r>
      <w:bookmarkEnd w:id="161"/>
      <w:r w:rsidRPr="00AE19BC">
        <w:rPr>
          <w:rFonts w:ascii="Times New Roman" w:hAnsi="Times New Roman" w:cs="Times New Roman"/>
          <w:sz w:val="24"/>
          <w:szCs w:val="24"/>
        </w:rPr>
        <w:t>.</w:t>
      </w:r>
    </w:p>
    <w:p w14:paraId="7114D17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6B5882B"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u w:val="single"/>
        </w:rPr>
      </w:pPr>
      <w:r w:rsidRPr="00AE19BC">
        <w:rPr>
          <w:rFonts w:ascii="Times New Roman" w:hAnsi="Times New Roman" w:cs="Times New Roman"/>
          <w:sz w:val="24"/>
          <w:szCs w:val="24"/>
          <w:u w:val="single"/>
        </w:rPr>
        <w:t>Kaudsed kulud</w:t>
      </w:r>
    </w:p>
    <w:p w14:paraId="3D35B8DB"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51017E3A"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Tegevustoetusena jagatava toetuse puhul on kaudsed kulud keelatud;</w:t>
      </w:r>
    </w:p>
    <w:p w14:paraId="41545AA6"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Kaudseid kulusid ei pea tõendama;</w:t>
      </w:r>
    </w:p>
    <w:p w14:paraId="5C267B81"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 </w:t>
      </w:r>
    </w:p>
    <w:p w14:paraId="4B5CDE9A" w14:textId="77777777" w:rsidR="00AE19BC" w:rsidRPr="00AE19BC" w:rsidRDefault="00AE19BC" w:rsidP="00AE19BC">
      <w:pPr>
        <w:numPr>
          <w:ilvl w:val="1"/>
          <w:numId w:val="24"/>
        </w:numPr>
        <w:spacing w:before="240" w:line="240" w:lineRule="auto"/>
        <w:ind w:left="567" w:hanging="567"/>
        <w:contextualSpacing/>
        <w:jc w:val="both"/>
        <w:rPr>
          <w:rFonts w:ascii="Times New Roman" w:hAnsi="Times New Roman" w:cs="Times New Roman"/>
          <w:sz w:val="24"/>
          <w:szCs w:val="24"/>
        </w:rPr>
      </w:pPr>
      <w:bookmarkStart w:id="162" w:name="_Hlk118470139"/>
      <w:r w:rsidRPr="00AE19BC">
        <w:rPr>
          <w:rFonts w:ascii="Times New Roman" w:hAnsi="Times New Roman" w:cs="Times New Roman"/>
          <w:sz w:val="24"/>
          <w:szCs w:val="24"/>
        </w:rPr>
        <w:t>Mitteabikõlblikud on ühendmääruse § 17 sätestatud kulud.</w:t>
      </w:r>
    </w:p>
    <w:bookmarkEnd w:id="162"/>
    <w:p w14:paraId="44D49283" w14:textId="77777777" w:rsidR="00AE19BC" w:rsidRPr="00AE19BC" w:rsidRDefault="00AE19BC" w:rsidP="00AE19BC">
      <w:pPr>
        <w:spacing w:line="240" w:lineRule="auto"/>
        <w:ind w:left="567"/>
        <w:contextualSpacing/>
        <w:jc w:val="both"/>
        <w:rPr>
          <w:rFonts w:ascii="Times New Roman" w:hAnsi="Times New Roman" w:cs="Times New Roman"/>
          <w:b/>
          <w:bCs/>
          <w:sz w:val="24"/>
          <w:szCs w:val="24"/>
        </w:rPr>
      </w:pPr>
    </w:p>
    <w:p w14:paraId="2A0579E4" w14:textId="77777777" w:rsidR="00AE19BC" w:rsidRPr="00AE19BC" w:rsidRDefault="00AE19BC" w:rsidP="00AE19BC">
      <w:pPr>
        <w:numPr>
          <w:ilvl w:val="0"/>
          <w:numId w:val="24"/>
        </w:numPr>
        <w:spacing w:before="240" w:line="240" w:lineRule="auto"/>
        <w:ind w:left="567" w:hanging="567"/>
        <w:contextualSpacing/>
        <w:rPr>
          <w:rFonts w:ascii="Times New Roman" w:hAnsi="Times New Roman" w:cs="Times New Roman"/>
          <w:b/>
          <w:bCs/>
          <w:sz w:val="24"/>
          <w:szCs w:val="24"/>
        </w:rPr>
      </w:pPr>
      <w:r w:rsidRPr="00AE19BC">
        <w:rPr>
          <w:rFonts w:ascii="Times New Roman" w:hAnsi="Times New Roman" w:cs="Times New Roman"/>
          <w:b/>
          <w:bCs/>
          <w:sz w:val="24"/>
          <w:szCs w:val="24"/>
        </w:rPr>
        <w:t>Toetuse maksmise tingimused ja kord</w:t>
      </w:r>
    </w:p>
    <w:p w14:paraId="2F21F28D"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bookmarkStart w:id="163" w:name="_Hlk118470161"/>
      <w:r w:rsidRPr="00AE19BC">
        <w:rPr>
          <w:rFonts w:ascii="Times New Roman" w:hAnsi="Times New Roman" w:cs="Times New Roman"/>
          <w:sz w:val="24"/>
          <w:szCs w:val="24"/>
        </w:rPr>
        <w:t>Toetust makstakse vastavalt ühendmääruse §-des 24 ja 26 sätestatud tingimustele.</w:t>
      </w:r>
      <w:bookmarkEnd w:id="163"/>
    </w:p>
    <w:p w14:paraId="4462D314" w14:textId="77777777" w:rsidR="00AE19BC" w:rsidRPr="00AE19BC" w:rsidRDefault="00AE19BC" w:rsidP="00AE19BC">
      <w:pPr>
        <w:spacing w:after="90" w:line="240" w:lineRule="auto"/>
        <w:ind w:left="360"/>
        <w:contextualSpacing/>
        <w:jc w:val="both"/>
        <w:rPr>
          <w:rFonts w:ascii="Times New Roman" w:hAnsi="Times New Roman" w:cs="Times New Roman"/>
          <w:sz w:val="24"/>
          <w:szCs w:val="24"/>
        </w:rPr>
      </w:pPr>
    </w:p>
    <w:p w14:paraId="1E488786"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Toetust makstakse tegelike kulude alusel, kui abikõlblik kulu on tekkinud ja see on tasutud. Kaudseid kulusid hüvitatakse punkti 6.8.1 kohaselt.</w:t>
      </w:r>
    </w:p>
    <w:p w14:paraId="5F83F0A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63B5043F"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bookmarkStart w:id="164" w:name="_Hlk120710005"/>
      <w:r w:rsidRPr="00AE19BC">
        <w:rPr>
          <w:rFonts w:ascii="Times New Roman" w:hAnsi="Times New Roman" w:cs="Times New Roman"/>
          <w:sz w:val="24"/>
          <w:szCs w:val="24"/>
        </w:rPr>
        <w:t xml:space="preserve">Enne esimese makse saamist peab elluviija esitama </w:t>
      </w:r>
      <w:proofErr w:type="spellStart"/>
      <w:r w:rsidRPr="00AE19BC">
        <w:rPr>
          <w:rFonts w:ascii="Times New Roman" w:hAnsi="Times New Roman" w:cs="Times New Roman"/>
          <w:sz w:val="24"/>
          <w:szCs w:val="24"/>
        </w:rPr>
        <w:t>SiMle</w:t>
      </w:r>
      <w:proofErr w:type="spellEnd"/>
      <w:r w:rsidRPr="00AE19BC">
        <w:rPr>
          <w:rFonts w:ascii="Times New Roman" w:hAnsi="Times New Roman" w:cs="Times New Roman"/>
          <w:sz w:val="24"/>
          <w:szCs w:val="24"/>
        </w:rPr>
        <w:t>:</w:t>
      </w:r>
    </w:p>
    <w:p w14:paraId="3270D834"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väljavõtte oma raamatupidamise </w:t>
      </w:r>
      <w:proofErr w:type="spellStart"/>
      <w:r w:rsidRPr="00AE19BC">
        <w:rPr>
          <w:rFonts w:ascii="Times New Roman" w:hAnsi="Times New Roman" w:cs="Times New Roman"/>
          <w:sz w:val="24"/>
          <w:szCs w:val="24"/>
        </w:rPr>
        <w:t>sise</w:t>
      </w:r>
      <w:proofErr w:type="spellEnd"/>
      <w:r w:rsidRPr="00AE19BC">
        <w:rPr>
          <w:rFonts w:ascii="Times New Roman" w:hAnsi="Times New Roman" w:cs="Times New Roman"/>
          <w:sz w:val="24"/>
          <w:szCs w:val="24"/>
        </w:rPr>
        <w:t>-eeskirjast, milles on kirjeldatud, kuidas projekti kulusid ja nende tasumist eristatakse raamatupidamises muudest projekti elluviija kuludest;</w:t>
      </w:r>
    </w:p>
    <w:p w14:paraId="2E230B46"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asutuse riigihangete korra või selle asutuse riigihangete korra, kes elluviija nimel hankeid korraldab;</w:t>
      </w:r>
    </w:p>
    <w:p w14:paraId="117441BE"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edasivolitatud õiguste korral esindusõigusliku isiku antud volituse koopia.</w:t>
      </w:r>
    </w:p>
    <w:p w14:paraId="340ACA2D"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Punktides 7.3.1–7.3.3 nimetatud dokumente ei pea esitama, kui elluviija on varem SiM </w:t>
      </w:r>
      <w:proofErr w:type="spellStart"/>
      <w:r w:rsidRPr="00AE19BC">
        <w:rPr>
          <w:rFonts w:ascii="Times New Roman" w:hAnsi="Times New Roman" w:cs="Times New Roman"/>
          <w:sz w:val="24"/>
          <w:szCs w:val="24"/>
        </w:rPr>
        <w:t>välisvahendite</w:t>
      </w:r>
      <w:proofErr w:type="spellEnd"/>
      <w:r w:rsidRPr="00AE19BC">
        <w:rPr>
          <w:rFonts w:ascii="Times New Roman" w:hAnsi="Times New Roman" w:cs="Times New Roman"/>
          <w:sz w:val="24"/>
          <w:szCs w:val="24"/>
        </w:rPr>
        <w:t xml:space="preserve"> osakonnale nimetatud dokumendid esitanud ja neid ei ole enne projekti rakendamist muudetud. 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sellekohase kirjaliku kinnituse.</w:t>
      </w:r>
    </w:p>
    <w:bookmarkEnd w:id="164"/>
    <w:p w14:paraId="1CFAE403"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6009FB63"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e-toetuste keskkonna kaudu maksetaotluse vähemalt kord poolaastas, kuid mitte tihedamini kui kord kvartalis projekti elluviimise algusajast arvates.</w:t>
      </w:r>
    </w:p>
    <w:p w14:paraId="79FDFCEC"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1FDCE285" w14:textId="3CE4BCE2"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Makse aluseks olevate dokumentide menetlusaeg on kuni 80 kalendripäeva dokumentide saamisest arvates.</w:t>
      </w:r>
      <w:ins w:id="165" w:author="Aivi Kuivonen" w:date="2024-03-16T17:23:00Z">
        <w:r w:rsidR="004F51BC" w:rsidRPr="004F51BC">
          <w:t xml:space="preserve"> </w:t>
        </w:r>
        <w:r w:rsidR="004F51BC" w:rsidRPr="004F51BC">
          <w:rPr>
            <w:rFonts w:ascii="Times New Roman" w:hAnsi="Times New Roman" w:cs="Times New Roman"/>
            <w:sz w:val="24"/>
            <w:szCs w:val="24"/>
          </w:rPr>
          <w:t xml:space="preserve">Kui makse tõendamise aluseks olevates dokumentides on puudusi või kulude abikõlblikkuse üle otsustamiseks on vaja lisateavet, võib SiM pikendada nimetatud tähtaega puuduste kõrvaldamise või dokumentide või teabe esitamise aja võrra, teavitades sellest elluviijat. </w:t>
        </w:r>
        <w:r w:rsidR="004F51BC" w:rsidRPr="006E4E5A">
          <w:rPr>
            <w:rFonts w:ascii="Times New Roman" w:hAnsi="Times New Roman" w:cs="Times New Roman"/>
            <w:i/>
            <w:iCs/>
            <w:sz w:val="24"/>
            <w:szCs w:val="24"/>
          </w:rPr>
          <w:t>(muudetud siseministri … kk nr 1-3/…).</w:t>
        </w:r>
      </w:ins>
    </w:p>
    <w:p w14:paraId="77EADAA9"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7D37724" w14:textId="5941AB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õigused ja kohustused makse menetlemise peatamisel ja maksest keeldumisel on sätestatud ühendmääruse §-s 33.</w:t>
      </w:r>
      <w:ins w:id="166" w:author="Aivi Kuivonen" w:date="2024-03-16T17:24:00Z">
        <w:r w:rsidR="004F51BC" w:rsidRPr="004F51BC">
          <w:t xml:space="preserve"> </w:t>
        </w:r>
        <w:r w:rsidR="004F51BC" w:rsidRPr="004F51BC">
          <w:rPr>
            <w:rFonts w:ascii="Times New Roman" w:hAnsi="Times New Roman" w:cs="Times New Roman"/>
            <w:sz w:val="24"/>
            <w:szCs w:val="24"/>
          </w:rPr>
          <w:t xml:space="preserve">SiM võib toetuse maksmise aluseks olevate dokumentide tõendamise menetluse osaliselt või täielikult peatada või peatada edasiste maksete menetlemise, kui maksetaotluse esitamisele eelnevad toetuse kasutamisega seotud kohustused on täitmata, sh aruanne esitamata ning </w:t>
        </w:r>
        <w:proofErr w:type="spellStart"/>
        <w:r w:rsidR="004F51BC" w:rsidRPr="004F51BC">
          <w:rPr>
            <w:rFonts w:ascii="Times New Roman" w:hAnsi="Times New Roman" w:cs="Times New Roman"/>
            <w:sz w:val="24"/>
            <w:szCs w:val="24"/>
          </w:rPr>
          <w:t>SiMi</w:t>
        </w:r>
        <w:proofErr w:type="spellEnd"/>
        <w:r w:rsidR="004F51BC" w:rsidRPr="004F51BC">
          <w:rPr>
            <w:rFonts w:ascii="Times New Roman" w:hAnsi="Times New Roman" w:cs="Times New Roman"/>
            <w:sz w:val="24"/>
            <w:szCs w:val="24"/>
          </w:rPr>
          <w:t xml:space="preserve"> poolt kinnitamata ja kui kulude kontrollimise valimisse kuuluvad tõendavad dokumendid on esitamata. </w:t>
        </w:r>
        <w:bookmarkStart w:id="167" w:name="_Hlk161503094"/>
        <w:r w:rsidR="004F51BC" w:rsidRPr="006E4E5A">
          <w:rPr>
            <w:rFonts w:ascii="Times New Roman" w:hAnsi="Times New Roman" w:cs="Times New Roman"/>
            <w:i/>
            <w:iCs/>
            <w:sz w:val="24"/>
            <w:szCs w:val="24"/>
          </w:rPr>
          <w:t>(muudetud siseministri … kk nr 1-3/…).</w:t>
        </w:r>
      </w:ins>
    </w:p>
    <w:bookmarkEnd w:id="167"/>
    <w:p w14:paraId="568E495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2BA151D9"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kontrollitud lõpparuande kinnitamist.</w:t>
      </w:r>
    </w:p>
    <w:p w14:paraId="66CDBC3C"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7DBB31CB" w14:textId="77777777" w:rsidR="00AE19BC" w:rsidRPr="00AE19BC" w:rsidRDefault="00AE19BC" w:rsidP="00AE19BC">
      <w:pPr>
        <w:keepNext/>
        <w:numPr>
          <w:ilvl w:val="0"/>
          <w:numId w:val="2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AE19BC">
        <w:rPr>
          <w:rFonts w:ascii="Times New Roman" w:eastAsia="Times New Roman" w:hAnsi="Times New Roman" w:cs="Times New Roman"/>
          <w:b/>
          <w:iCs/>
          <w:color w:val="000000" w:themeColor="text1"/>
          <w:kern w:val="32"/>
          <w:sz w:val="24"/>
          <w:szCs w:val="24"/>
        </w:rPr>
        <w:t>Elluviija õigused ja kohustused</w:t>
      </w:r>
    </w:p>
    <w:p w14:paraId="11723D73" w14:textId="6010F93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Elluviijale kohalduvad kõik </w:t>
      </w:r>
      <w:r w:rsidR="00581FCC" w:rsidRPr="009F6950">
        <w:rPr>
          <w:rFonts w:ascii="Times New Roman" w:eastAsia="Times New Roman" w:hAnsi="Times New Roman" w:cs="Times New Roman"/>
          <w:color w:val="000000" w:themeColor="text1"/>
          <w:sz w:val="24"/>
          <w:szCs w:val="24"/>
        </w:rPr>
        <w:t xml:space="preserve">perioodi 2021–2027 Euroopa Liidu ühtekuuluvus- ja </w:t>
      </w:r>
      <w:proofErr w:type="spellStart"/>
      <w:r w:rsidR="00581FCC" w:rsidRPr="009F6950">
        <w:rPr>
          <w:rFonts w:ascii="Times New Roman" w:eastAsia="Times New Roman" w:hAnsi="Times New Roman" w:cs="Times New Roman"/>
          <w:color w:val="000000" w:themeColor="text1"/>
          <w:sz w:val="24"/>
          <w:szCs w:val="24"/>
        </w:rPr>
        <w:t>siseturvalisuspoliitika</w:t>
      </w:r>
      <w:proofErr w:type="spellEnd"/>
      <w:r w:rsidR="00581FCC" w:rsidRPr="009F6950">
        <w:rPr>
          <w:rFonts w:ascii="Times New Roman" w:eastAsia="Times New Roman" w:hAnsi="Times New Roman" w:cs="Times New Roman"/>
          <w:color w:val="000000" w:themeColor="text1"/>
          <w:sz w:val="24"/>
          <w:szCs w:val="24"/>
        </w:rPr>
        <w:t xml:space="preserve"> fondide rakendamise seaduse</w:t>
      </w:r>
      <w:r w:rsidR="00581FCC">
        <w:rPr>
          <w:rFonts w:ascii="Times New Roman" w:eastAsia="Times New Roman" w:hAnsi="Times New Roman" w:cs="Times New Roman"/>
          <w:color w:val="000000" w:themeColor="text1"/>
          <w:sz w:val="24"/>
          <w:szCs w:val="24"/>
        </w:rPr>
        <w:t xml:space="preserve"> </w:t>
      </w:r>
      <w:r w:rsidR="00581FCC" w:rsidRPr="009F6950">
        <w:rPr>
          <w:rFonts w:ascii="Times New Roman" w:eastAsia="Times New Roman" w:hAnsi="Times New Roman" w:cs="Times New Roman"/>
          <w:color w:val="000000" w:themeColor="text1"/>
          <w:sz w:val="24"/>
          <w:szCs w:val="24"/>
        </w:rPr>
        <w:t xml:space="preserve">(edaspidi </w:t>
      </w:r>
      <w:r w:rsidR="00581FCC" w:rsidRPr="009F6950">
        <w:rPr>
          <w:rFonts w:ascii="Times New Roman" w:eastAsia="Times New Roman" w:hAnsi="Times New Roman" w:cs="Times New Roman"/>
          <w:i/>
          <w:iCs/>
          <w:color w:val="000000" w:themeColor="text1"/>
          <w:sz w:val="24"/>
          <w:szCs w:val="24"/>
        </w:rPr>
        <w:t>ÜSS</w:t>
      </w:r>
      <w:r w:rsidR="00581FCC">
        <w:rPr>
          <w:rFonts w:ascii="Times New Roman" w:eastAsia="Times New Roman" w:hAnsi="Times New Roman" w:cs="Times New Roman"/>
          <w:i/>
          <w:iCs/>
          <w:color w:val="000000" w:themeColor="text1"/>
          <w:sz w:val="24"/>
          <w:szCs w:val="24"/>
        </w:rPr>
        <w:t>2021_2027</w:t>
      </w:r>
      <w:r w:rsidR="00581FCC" w:rsidRPr="009F6950">
        <w:rPr>
          <w:rFonts w:ascii="Times New Roman" w:eastAsia="Times New Roman" w:hAnsi="Times New Roman" w:cs="Times New Roman"/>
          <w:color w:val="000000" w:themeColor="text1"/>
          <w:sz w:val="24"/>
          <w:szCs w:val="24"/>
        </w:rPr>
        <w:t>)</w:t>
      </w:r>
      <w:r w:rsidR="00581FCC">
        <w:rPr>
          <w:rStyle w:val="FootnoteReference"/>
          <w:rFonts w:ascii="Times New Roman" w:eastAsia="Times New Roman" w:hAnsi="Times New Roman" w:cs="Times New Roman"/>
          <w:color w:val="000000" w:themeColor="text1"/>
          <w:sz w:val="24"/>
          <w:szCs w:val="24"/>
        </w:rPr>
        <w:footnoteReference w:id="10"/>
      </w:r>
      <w:r w:rsidR="00581FCC" w:rsidRPr="009F6950">
        <w:rPr>
          <w:rFonts w:ascii="Times New Roman" w:eastAsia="Times New Roman" w:hAnsi="Times New Roman" w:cs="Times New Roman"/>
          <w:color w:val="000000" w:themeColor="text1"/>
          <w:sz w:val="24"/>
          <w:szCs w:val="24"/>
        </w:rPr>
        <w:t xml:space="preserve"> </w:t>
      </w:r>
      <w:r w:rsidRPr="00AE19BC">
        <w:rPr>
          <w:rFonts w:ascii="Times New Roman" w:hAnsi="Times New Roman" w:cs="Times New Roman"/>
          <w:sz w:val="24"/>
          <w:szCs w:val="24"/>
        </w:rPr>
        <w:t>ja selle alusel kehtestatud õigusaktides toetuse saajale sätestatud kohustused.</w:t>
      </w:r>
    </w:p>
    <w:p w14:paraId="66AC0C43"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715F5BF9"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bookmarkStart w:id="169" w:name="_Hlk120710212"/>
      <w:r w:rsidRPr="00AE19BC">
        <w:rPr>
          <w:rFonts w:ascii="Times New Roman" w:hAnsi="Times New Roman" w:cs="Times New Roman"/>
          <w:sz w:val="24"/>
          <w:szCs w:val="24"/>
        </w:rPr>
        <w:t xml:space="preserve">Elluviija peab tagama, et lisaks </w:t>
      </w:r>
      <w:proofErr w:type="spellStart"/>
      <w:r w:rsidRPr="00AE19BC">
        <w:rPr>
          <w:rFonts w:ascii="Times New Roman" w:hAnsi="Times New Roman" w:cs="Times New Roman"/>
          <w:sz w:val="24"/>
          <w:szCs w:val="24"/>
        </w:rPr>
        <w:t>TATis</w:t>
      </w:r>
      <w:proofErr w:type="spellEnd"/>
      <w:r w:rsidRPr="00AE19BC">
        <w:rPr>
          <w:rFonts w:ascii="Times New Roman" w:hAnsi="Times New Roman" w:cs="Times New Roman"/>
          <w:sz w:val="24"/>
          <w:szCs w:val="24"/>
        </w:rPr>
        <w:t xml:space="preserve"> sätestatud kohustustele oleks täidetud ka ühendmääruse §-des 10 ja 11 toetuse saajale kehtestatud kohustused, </w:t>
      </w:r>
      <w:bookmarkStart w:id="170" w:name="_Hlk118470391"/>
      <w:r w:rsidRPr="00AE19BC">
        <w:rPr>
          <w:rFonts w:ascii="Times New Roman" w:hAnsi="Times New Roman" w:cs="Times New Roman"/>
          <w:sz w:val="24"/>
          <w:szCs w:val="24"/>
        </w:rPr>
        <w:t>sh ostumenetluse läbiviimise nõuete järgimine.</w:t>
      </w:r>
      <w:bookmarkEnd w:id="170"/>
    </w:p>
    <w:p w14:paraId="72586666" w14:textId="77777777" w:rsidR="00AE19BC" w:rsidRPr="00AE19BC" w:rsidRDefault="00AE19BC" w:rsidP="00AE19BC">
      <w:pPr>
        <w:ind w:left="720"/>
        <w:contextualSpacing/>
        <w:rPr>
          <w:rFonts w:ascii="Times New Roman" w:hAnsi="Times New Roman" w:cs="Times New Roman"/>
          <w:sz w:val="24"/>
          <w:szCs w:val="24"/>
        </w:rPr>
      </w:pPr>
    </w:p>
    <w:p w14:paraId="445D5C8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lang w:eastAsia="et-EE"/>
        </w:rPr>
      </w:pPr>
      <w:r w:rsidRPr="00AE19BC">
        <w:rPr>
          <w:rFonts w:ascii="Times New Roman" w:hAnsi="Times New Roman" w:cs="Times New Roman"/>
          <w:sz w:val="24"/>
          <w:szCs w:val="24"/>
        </w:rPr>
        <w:t>Ühendmääruse § 11 lõikes 13 toodud nõude täitmisel on lubatud erisused, kui ELi või riikliku õiguse kohaselt ei ole informatsiooni avaldamine lubatud julgeoleku, avaliku korra, kriminaaluurimiste või isikuandmete kaitsega seotud põhjustel kooskõlas määrusega (EL) 2016/679</w:t>
      </w:r>
      <w:r w:rsidRPr="00AE19BC">
        <w:rPr>
          <w:rFonts w:ascii="Times New Roman" w:hAnsi="Times New Roman" w:cs="Times New Roman"/>
          <w:sz w:val="24"/>
          <w:szCs w:val="24"/>
          <w:vertAlign w:val="superscript"/>
        </w:rPr>
        <w:footnoteReference w:id="11"/>
      </w:r>
      <w:r w:rsidRPr="00AE19BC">
        <w:rPr>
          <w:rFonts w:ascii="Times New Roman" w:hAnsi="Times New Roman" w:cs="Times New Roman"/>
          <w:sz w:val="24"/>
          <w:szCs w:val="24"/>
        </w:rPr>
        <w:t xml:space="preserve">. </w:t>
      </w:r>
    </w:p>
    <w:bookmarkEnd w:id="169"/>
    <w:p w14:paraId="4CB287A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80B9DE8"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Ühtlasi on elluviija kohustatud:</w:t>
      </w:r>
    </w:p>
    <w:p w14:paraId="70B5D7F9"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esitama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15 tööpäeva jooksul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kinnitamisest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vormidel:</w:t>
      </w:r>
    </w:p>
    <w:p w14:paraId="0B2B4DB1" w14:textId="77777777" w:rsidR="00AE19BC" w:rsidRPr="00AE19BC" w:rsidRDefault="00AE19BC" w:rsidP="00AE19BC">
      <w:pPr>
        <w:numPr>
          <w:ilvl w:val="3"/>
          <w:numId w:val="24"/>
        </w:numPr>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kirjelduse</w:t>
      </w:r>
    </w:p>
    <w:p w14:paraId="175037E0" w14:textId="3E524BB7" w:rsidR="00AE19BC" w:rsidRPr="00AE19BC" w:rsidRDefault="00AE19BC" w:rsidP="00AE19BC">
      <w:pPr>
        <w:numPr>
          <w:ilvl w:val="3"/>
          <w:numId w:val="24"/>
        </w:numPr>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eelarve jagunemise alategevuste ja aastate kaupa. Elluviijal on õigus muuta tegevuskava ja eelarveridade vahelist jaotust </w:t>
      </w:r>
      <w:ins w:id="171" w:author="Aivi Kuivonen" w:date="2024-03-16T17:25:00Z">
        <w:r w:rsidR="00260D91">
          <w:rPr>
            <w:rFonts w:ascii="Times New Roman" w:hAnsi="Times New Roman" w:cs="Times New Roman"/>
            <w:sz w:val="24"/>
            <w:szCs w:val="24"/>
          </w:rPr>
          <w:t xml:space="preserve">üldjuhul </w:t>
        </w:r>
      </w:ins>
      <w:r w:rsidRPr="00AE19BC">
        <w:rPr>
          <w:rFonts w:ascii="Times New Roman" w:hAnsi="Times New Roman" w:cs="Times New Roman"/>
          <w:sz w:val="24"/>
          <w:szCs w:val="24"/>
        </w:rPr>
        <w:t>kuni kaks korda aastas (</w:t>
      </w:r>
      <w:bookmarkStart w:id="172" w:name="_Hlk118470516"/>
      <w:r w:rsidRPr="00AE19BC">
        <w:rPr>
          <w:rFonts w:ascii="Times New Roman" w:hAnsi="Times New Roman" w:cs="Times New Roman"/>
          <w:sz w:val="24"/>
          <w:szCs w:val="24"/>
        </w:rPr>
        <w:t xml:space="preserve">taotlus esitada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15. jaanuariks ja/või 15. juuniks).</w:t>
      </w:r>
      <w:bookmarkEnd w:id="172"/>
      <w:r w:rsidRPr="00AE19BC">
        <w:rPr>
          <w:rFonts w:ascii="Times New Roman" w:hAnsi="Times New Roman" w:cs="Times New Roman"/>
          <w:sz w:val="24"/>
          <w:szCs w:val="24"/>
        </w:rPr>
        <w:t xml:space="preserve"> Tegevuskava ja eelarve muutmist ei ole vaja taotleda järgmistel juhtudel:</w:t>
      </w:r>
    </w:p>
    <w:p w14:paraId="7B7C452B" w14:textId="77777777" w:rsidR="00AE19BC" w:rsidRPr="00AE19BC" w:rsidRDefault="00AE19BC" w:rsidP="00822124">
      <w:pPr>
        <w:numPr>
          <w:ilvl w:val="0"/>
          <w:numId w:val="27"/>
        </w:numPr>
        <w:spacing w:after="160" w:line="240" w:lineRule="auto"/>
        <w:ind w:left="993"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eelarverida suureneb vähem kui 15% kinnitatud eelarvereale plaanitud summast;</w:t>
      </w:r>
    </w:p>
    <w:p w14:paraId="697676AF" w14:textId="77777777" w:rsidR="00AE19BC" w:rsidRPr="00AE19BC" w:rsidDel="0041077E" w:rsidRDefault="00AE19BC" w:rsidP="00822124">
      <w:pPr>
        <w:numPr>
          <w:ilvl w:val="0"/>
          <w:numId w:val="27"/>
        </w:numPr>
        <w:spacing w:after="160" w:line="240" w:lineRule="auto"/>
        <w:ind w:left="993" w:hanging="284"/>
        <w:contextualSpacing/>
        <w:jc w:val="both"/>
        <w:rPr>
          <w:del w:id="173" w:author="Aivi Kuivonen" w:date="2024-03-16T17:33:00Z"/>
          <w:rFonts w:ascii="Times New Roman" w:hAnsi="Times New Roman" w:cs="Times New Roman"/>
          <w:sz w:val="24"/>
          <w:szCs w:val="24"/>
        </w:rPr>
      </w:pPr>
      <w:r w:rsidRPr="00AE19BC">
        <w:rPr>
          <w:rFonts w:ascii="Times New Roman" w:hAnsi="Times New Roman" w:cs="Times New Roman"/>
          <w:sz w:val="24"/>
          <w:szCs w:val="24"/>
        </w:rPr>
        <w:t xml:space="preserve">eelarvereale planeeritud summa jaotus muutub aastate </w:t>
      </w:r>
      <w:proofErr w:type="spellStart"/>
      <w:r w:rsidRPr="00AE19BC">
        <w:rPr>
          <w:rFonts w:ascii="Times New Roman" w:hAnsi="Times New Roman" w:cs="Times New Roman"/>
          <w:sz w:val="24"/>
          <w:szCs w:val="24"/>
        </w:rPr>
        <w:t>lõikes;</w:t>
      </w:r>
    </w:p>
    <w:p w14:paraId="5562A16C" w14:textId="4227AB92" w:rsidR="0041077E" w:rsidRPr="0041077E" w:rsidRDefault="00AE19BC" w:rsidP="003C78CB">
      <w:pPr>
        <w:numPr>
          <w:ilvl w:val="0"/>
          <w:numId w:val="27"/>
        </w:numPr>
        <w:spacing w:after="160" w:line="240" w:lineRule="auto"/>
        <w:ind w:left="993" w:hanging="284"/>
        <w:contextualSpacing/>
        <w:jc w:val="both"/>
        <w:rPr>
          <w:ins w:id="174" w:author="Aivi Kuivonen" w:date="2024-03-16T17:33:00Z"/>
          <w:rFonts w:ascii="Times New Roman" w:hAnsi="Times New Roman" w:cs="Times New Roman"/>
          <w:sz w:val="24"/>
          <w:szCs w:val="24"/>
        </w:rPr>
      </w:pPr>
      <w:r w:rsidRPr="0041077E">
        <w:rPr>
          <w:rFonts w:ascii="Times New Roman" w:hAnsi="Times New Roman" w:cs="Times New Roman"/>
          <w:sz w:val="24"/>
          <w:szCs w:val="24"/>
        </w:rPr>
        <w:t>täpsustub</w:t>
      </w:r>
      <w:proofErr w:type="spellEnd"/>
      <w:r w:rsidRPr="0041077E">
        <w:rPr>
          <w:rFonts w:ascii="Times New Roman" w:hAnsi="Times New Roman" w:cs="Times New Roman"/>
          <w:sz w:val="24"/>
          <w:szCs w:val="24"/>
        </w:rPr>
        <w:t xml:space="preserve"> detailne kirjeldus.</w:t>
      </w:r>
      <w:ins w:id="175" w:author="Aivi Kuivonen" w:date="2024-03-16T17:33:00Z">
        <w:r w:rsidR="0041077E" w:rsidRPr="0041077E">
          <w:rPr>
            <w:rFonts w:ascii="Times New Roman" w:hAnsi="Times New Roman" w:cs="Times New Roman"/>
            <w:i/>
            <w:iCs/>
            <w:sz w:val="24"/>
            <w:szCs w:val="24"/>
          </w:rPr>
          <w:t xml:space="preserve"> (muudetud siseministri … kk nr 1-3/…).</w:t>
        </w:r>
      </w:ins>
    </w:p>
    <w:p w14:paraId="7719E3BF" w14:textId="43D7A026" w:rsidR="003A3666" w:rsidRPr="003A3666" w:rsidRDefault="003A3666" w:rsidP="003A3666">
      <w:pPr>
        <w:numPr>
          <w:ilvl w:val="0"/>
          <w:numId w:val="27"/>
        </w:numPr>
        <w:spacing w:after="160" w:line="240" w:lineRule="auto"/>
        <w:ind w:left="993" w:hanging="284"/>
        <w:contextualSpacing/>
        <w:jc w:val="both"/>
        <w:rPr>
          <w:rFonts w:ascii="Times New Roman" w:hAnsi="Times New Roman" w:cs="Times New Roman"/>
          <w:sz w:val="24"/>
          <w:szCs w:val="24"/>
        </w:rPr>
      </w:pPr>
    </w:p>
    <w:p w14:paraId="1457E921" w14:textId="0EE7C9FA"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rakendama projekti vastavalt kinnitatud tegevuste kirjeldusele ja eelarvele</w:t>
      </w:r>
      <w:r w:rsidR="00822124">
        <w:rPr>
          <w:rFonts w:ascii="Times New Roman" w:hAnsi="Times New Roman" w:cs="Times New Roman"/>
          <w:sz w:val="24"/>
          <w:szCs w:val="24"/>
        </w:rPr>
        <w:t>;</w:t>
      </w:r>
    </w:p>
    <w:p w14:paraId="0B974AC5"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esitama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kinnitamisest alates projekti maksete prognoosi iga aasta 15. jaanuariks ja 15. juuniks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vormil;</w:t>
      </w:r>
    </w:p>
    <w:p w14:paraId="12F20175" w14:textId="77777777" w:rsidR="002F6393" w:rsidRDefault="00AE19BC" w:rsidP="002F6393">
      <w:pPr>
        <w:numPr>
          <w:ilvl w:val="2"/>
          <w:numId w:val="24"/>
        </w:numPr>
        <w:spacing w:before="24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teavitama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kui toetatava tegevusega samalaadsele tegevusele on taotletud toetust teistest meetmetest või muudest välisabi vahenditest;</w:t>
      </w:r>
    </w:p>
    <w:p w14:paraId="5B544AA9" w14:textId="1488F763" w:rsidR="002F6393" w:rsidRPr="002F6393" w:rsidRDefault="002F6393" w:rsidP="002F6393">
      <w:pPr>
        <w:numPr>
          <w:ilvl w:val="2"/>
          <w:numId w:val="24"/>
        </w:numPr>
        <w:spacing w:before="240" w:line="240" w:lineRule="auto"/>
        <w:ind w:left="567" w:hanging="567"/>
        <w:contextualSpacing/>
        <w:jc w:val="both"/>
        <w:rPr>
          <w:rFonts w:ascii="Times New Roman" w:hAnsi="Times New Roman" w:cs="Times New Roman"/>
          <w:sz w:val="24"/>
          <w:szCs w:val="24"/>
        </w:rPr>
      </w:pPr>
      <w:r w:rsidRPr="002F6393">
        <w:rPr>
          <w:rFonts w:ascii="Times New Roman" w:hAnsi="Times New Roman" w:cs="Times New Roman"/>
          <w:sz w:val="24"/>
          <w:szCs w:val="24"/>
        </w:rPr>
        <w:t xml:space="preserve">teavitama </w:t>
      </w:r>
      <w:proofErr w:type="spellStart"/>
      <w:r w:rsidRPr="002F6393">
        <w:rPr>
          <w:rFonts w:ascii="Times New Roman" w:hAnsi="Times New Roman" w:cs="Times New Roman"/>
          <w:sz w:val="24"/>
          <w:szCs w:val="24"/>
        </w:rPr>
        <w:t>SiMi</w:t>
      </w:r>
      <w:proofErr w:type="spellEnd"/>
      <w:r w:rsidRPr="002F6393">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51EFE8D4" w14:textId="6B43507F" w:rsidR="0041077E" w:rsidRPr="003C78CB" w:rsidRDefault="00AE19BC" w:rsidP="003C78CB">
      <w:pPr>
        <w:pStyle w:val="ListParagraph"/>
        <w:numPr>
          <w:ilvl w:val="2"/>
          <w:numId w:val="24"/>
        </w:numPr>
        <w:spacing w:after="90" w:line="240" w:lineRule="auto"/>
        <w:ind w:left="567" w:hanging="567"/>
        <w:jc w:val="both"/>
        <w:rPr>
          <w:ins w:id="176" w:author="Aivi Kuivonen" w:date="2024-03-16T17:33:00Z"/>
          <w:rFonts w:ascii="Times New Roman" w:hAnsi="Times New Roman" w:cs="Times New Roman"/>
          <w:sz w:val="24"/>
          <w:szCs w:val="24"/>
        </w:rPr>
      </w:pPr>
      <w:r w:rsidRPr="003C78CB">
        <w:rPr>
          <w:rFonts w:ascii="Times New Roman" w:hAnsi="Times New Roman" w:cs="Times New Roman"/>
          <w:sz w:val="24"/>
          <w:szCs w:val="24"/>
        </w:rPr>
        <w:t xml:space="preserve">koguma ja töötlema andmeid seirearuande jaoks, sh </w:t>
      </w:r>
      <w:r w:rsidRPr="003C78CB">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w:t>
      </w:r>
      <w:del w:id="177" w:author="Aivi Kuivonen" w:date="2024-03-16T17:26:00Z">
        <w:r w:rsidRPr="003C78CB" w:rsidDel="00260D91">
          <w:rPr>
            <w:rFonts w:ascii="Times New Roman" w:hAnsi="Times New Roman" w:cs="Times New Roman"/>
            <w:iCs/>
            <w:sz w:val="24"/>
            <w:szCs w:val="24"/>
          </w:rPr>
          <w:delText xml:space="preserve"> iga kvartali lõpu seisuga hiljemalt kvartalile järgneva teise nädala lõpuks</w:delText>
        </w:r>
      </w:del>
      <w:ins w:id="178" w:author="Aivi Kuivonen" w:date="2024-03-16T17:27:00Z">
        <w:r w:rsidR="00260D91" w:rsidRPr="003C78CB">
          <w:rPr>
            <w:rFonts w:ascii="Times New Roman" w:hAnsi="Times New Roman" w:cs="Times New Roman"/>
            <w:iCs/>
            <w:sz w:val="24"/>
            <w:szCs w:val="24"/>
          </w:rPr>
          <w:t xml:space="preserve"> hiljemalt </w:t>
        </w:r>
      </w:ins>
      <w:ins w:id="179" w:author="Aivi Kuivonen" w:date="2024-03-16T19:35:00Z">
        <w:r w:rsidR="009854B6">
          <w:rPr>
            <w:rFonts w:ascii="Times New Roman" w:hAnsi="Times New Roman" w:cs="Times New Roman"/>
            <w:iCs/>
            <w:sz w:val="24"/>
            <w:szCs w:val="24"/>
          </w:rPr>
          <w:t xml:space="preserve">maksetaotluse esitamise ajaks </w:t>
        </w:r>
      </w:ins>
      <w:ins w:id="180" w:author="Aivi Kuivonen" w:date="2024-03-16T17:33:00Z">
        <w:r w:rsidR="0041077E" w:rsidRPr="003C78CB">
          <w:rPr>
            <w:rFonts w:ascii="Times New Roman" w:hAnsi="Times New Roman" w:cs="Times New Roman"/>
            <w:i/>
            <w:iCs/>
            <w:sz w:val="24"/>
            <w:szCs w:val="24"/>
          </w:rPr>
          <w:t>(muudetud siseministri … kk nr 1-3/…)</w:t>
        </w:r>
      </w:ins>
      <w:ins w:id="181" w:author="Aivi Kuivonen" w:date="2024-03-16T17:37:00Z">
        <w:r w:rsidR="003C78CB">
          <w:rPr>
            <w:rFonts w:ascii="Times New Roman" w:hAnsi="Times New Roman" w:cs="Times New Roman"/>
            <w:i/>
            <w:iCs/>
            <w:sz w:val="24"/>
            <w:szCs w:val="24"/>
          </w:rPr>
          <w:t>;</w:t>
        </w:r>
      </w:ins>
    </w:p>
    <w:p w14:paraId="3E33C305" w14:textId="7BC3E594" w:rsidR="00AE19BC" w:rsidRPr="00AE19BC" w:rsidDel="003C78CB" w:rsidRDefault="00AE19BC" w:rsidP="00AE19BC">
      <w:pPr>
        <w:numPr>
          <w:ilvl w:val="2"/>
          <w:numId w:val="24"/>
        </w:numPr>
        <w:spacing w:before="240" w:line="240" w:lineRule="auto"/>
        <w:ind w:left="567" w:hanging="567"/>
        <w:contextualSpacing/>
        <w:jc w:val="both"/>
        <w:rPr>
          <w:del w:id="182" w:author="Aivi Kuivonen" w:date="2024-03-16T17:36:00Z"/>
          <w:rFonts w:ascii="Times New Roman" w:hAnsi="Times New Roman" w:cs="Times New Roman"/>
          <w:sz w:val="24"/>
          <w:szCs w:val="24"/>
        </w:rPr>
      </w:pPr>
      <w:del w:id="183" w:author="Aivi Kuivonen" w:date="2024-03-16T17:37:00Z">
        <w:r w:rsidRPr="00AE19BC" w:rsidDel="003C78CB">
          <w:rPr>
            <w:rFonts w:ascii="Times New Roman" w:hAnsi="Times New Roman" w:cs="Times New Roman"/>
            <w:sz w:val="24"/>
            <w:szCs w:val="24"/>
          </w:rPr>
          <w:delText>;</w:delText>
        </w:r>
      </w:del>
    </w:p>
    <w:p w14:paraId="62CD66FD" w14:textId="77777777" w:rsidR="00AE19BC" w:rsidRPr="003C78CB" w:rsidRDefault="00AE19BC" w:rsidP="003C78CB">
      <w:pPr>
        <w:numPr>
          <w:ilvl w:val="2"/>
          <w:numId w:val="24"/>
        </w:numPr>
        <w:spacing w:before="240" w:line="240" w:lineRule="auto"/>
        <w:ind w:left="567" w:hanging="567"/>
        <w:contextualSpacing/>
        <w:jc w:val="both"/>
        <w:rPr>
          <w:rFonts w:ascii="Times New Roman" w:hAnsi="Times New Roman" w:cs="Times New Roman"/>
          <w:sz w:val="24"/>
          <w:szCs w:val="24"/>
        </w:rPr>
      </w:pPr>
      <w:r w:rsidRPr="003C78CB">
        <w:rPr>
          <w:rFonts w:ascii="Times New Roman" w:hAnsi="Times New Roman" w:cs="Times New Roman"/>
          <w:sz w:val="24"/>
          <w:szCs w:val="24"/>
        </w:rPr>
        <w:t xml:space="preserve">viivitamatult teavitama </w:t>
      </w:r>
      <w:proofErr w:type="spellStart"/>
      <w:r w:rsidRPr="003C78CB">
        <w:rPr>
          <w:rFonts w:ascii="Times New Roman" w:hAnsi="Times New Roman" w:cs="Times New Roman"/>
          <w:sz w:val="24"/>
          <w:szCs w:val="24"/>
        </w:rPr>
        <w:t>SiMi</w:t>
      </w:r>
      <w:proofErr w:type="spellEnd"/>
      <w:r w:rsidRPr="003C78CB">
        <w:rPr>
          <w:rFonts w:ascii="Times New Roman" w:hAnsi="Times New Roman" w:cs="Times New Roman"/>
          <w:sz w:val="24"/>
          <w:szCs w:val="24"/>
        </w:rPr>
        <w:t xml:space="preserve"> kirjalikku taasesitamist võimaldavas vormis:</w:t>
      </w:r>
    </w:p>
    <w:p w14:paraId="7CF4DF62"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t>asjaoludest, mis takistavad täitmast elluviija ülesandeid;</w:t>
      </w:r>
    </w:p>
    <w:p w14:paraId="592AACE2"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vajalikkusest;</w:t>
      </w:r>
    </w:p>
    <w:p w14:paraId="553744B9"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elluviimisel esinevatest probleemidest, mis võivad mõjutada tulemuse saavutamist;</w:t>
      </w:r>
    </w:p>
    <w:p w14:paraId="44545941"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 xml:space="preserve">säilitatama dokumente vastavalt ÜSS2021_2027 §-le 18 </w:t>
      </w:r>
      <w:r w:rsidRPr="00AE19BC">
        <w:rPr>
          <w:rFonts w:ascii="Times New Roman" w:hAnsi="Times New Roman" w:cs="Times New Roman"/>
          <w:color w:val="202020"/>
          <w:sz w:val="24"/>
          <w:szCs w:val="24"/>
          <w:shd w:val="clear" w:color="auto" w:fill="FFFFFF"/>
        </w:rPr>
        <w:t xml:space="preserve">ja ELi </w:t>
      </w:r>
      <w:proofErr w:type="spellStart"/>
      <w:r w:rsidRPr="00AE19BC">
        <w:rPr>
          <w:rFonts w:ascii="Times New Roman" w:hAnsi="Times New Roman" w:cs="Times New Roman"/>
          <w:color w:val="202020"/>
          <w:sz w:val="24"/>
          <w:szCs w:val="24"/>
          <w:shd w:val="clear" w:color="auto" w:fill="FFFFFF"/>
        </w:rPr>
        <w:t>ühissätete</w:t>
      </w:r>
      <w:proofErr w:type="spellEnd"/>
      <w:r w:rsidRPr="00AE19BC">
        <w:rPr>
          <w:rFonts w:ascii="Times New Roman" w:hAnsi="Times New Roman" w:cs="Times New Roman"/>
          <w:color w:val="202020"/>
          <w:sz w:val="24"/>
          <w:szCs w:val="24"/>
          <w:shd w:val="clear" w:color="auto" w:fill="FFFFFF"/>
        </w:rPr>
        <w:t xml:space="preserve"> määruse artikli 82 lõikele 1 viis aastat toetuse saajale tehtud lõppmakse tegemise aasta 31. detsembrist arvates, välja arvatud juhul, kui riigiabi reeglitest tuleneb teisiti;</w:t>
      </w:r>
    </w:p>
    <w:p w14:paraId="72F0E99A" w14:textId="77777777" w:rsidR="00AE19BC" w:rsidRPr="00AE19BC" w:rsidRDefault="00AE19BC" w:rsidP="002F4FEA">
      <w:pPr>
        <w:numPr>
          <w:ilvl w:val="2"/>
          <w:numId w:val="24"/>
        </w:numPr>
        <w:spacing w:before="240" w:after="160"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andma igakülgse sisulise panuse seiresse, kontrolli, auditisse või hindamisse;</w:t>
      </w:r>
    </w:p>
    <w:p w14:paraId="7C57C6BC" w14:textId="182B3B6C" w:rsidR="003C78CB" w:rsidRPr="003C78CB" w:rsidRDefault="00AE19BC" w:rsidP="003C78CB">
      <w:pPr>
        <w:pStyle w:val="ListParagraph"/>
        <w:numPr>
          <w:ilvl w:val="2"/>
          <w:numId w:val="24"/>
        </w:numPr>
        <w:rPr>
          <w:ins w:id="184" w:author="Aivi Kuivonen" w:date="2024-03-16T17:37:00Z"/>
          <w:rFonts w:ascii="Times New Roman" w:hAnsi="Times New Roman" w:cs="Times New Roman"/>
          <w:sz w:val="24"/>
          <w:szCs w:val="24"/>
        </w:rPr>
      </w:pPr>
      <w:del w:id="185" w:author="Aivi Kuivonen" w:date="2024-03-16T17:32:00Z">
        <w:r w:rsidRPr="003C78CB" w:rsidDel="0041077E">
          <w:rPr>
            <w:rFonts w:ascii="Times New Roman" w:hAnsi="Times New Roman" w:cs="Times New Roman"/>
            <w:sz w:val="24"/>
            <w:szCs w:val="24"/>
          </w:rPr>
          <w:delText>tagama kliimakindluse taristule, mille eluiga on vähemalt viis aastat, tulenevalt ELi ühissätete määruse artikli 73 punktist 2j.</w:delText>
        </w:r>
      </w:del>
      <w:ins w:id="186" w:author="Aivi Kuivonen" w:date="2024-03-16T17:32:00Z">
        <w:r w:rsidR="0041077E" w:rsidRPr="003C78CB">
          <w:rPr>
            <w:rFonts w:ascii="Times New Roman" w:hAnsi="Times New Roman" w:cs="Times New Roman"/>
            <w:sz w:val="24"/>
            <w:szCs w:val="24"/>
          </w:rPr>
          <w:t xml:space="preserve"> (kustutatud </w:t>
        </w:r>
      </w:ins>
      <w:ins w:id="187" w:author="Aivi Kuivonen" w:date="2024-03-16T17:37:00Z">
        <w:r w:rsidR="003C78CB" w:rsidRPr="003C78CB">
          <w:rPr>
            <w:rFonts w:ascii="Times New Roman" w:hAnsi="Times New Roman" w:cs="Times New Roman"/>
            <w:sz w:val="24"/>
            <w:szCs w:val="24"/>
          </w:rPr>
          <w:t>siseministri … kk nr 1-3/…).</w:t>
        </w:r>
      </w:ins>
    </w:p>
    <w:p w14:paraId="1F3EB4BB" w14:textId="4E702643" w:rsidR="00AE19BC" w:rsidRPr="00AE19BC" w:rsidDel="0041077E" w:rsidRDefault="00AE19BC" w:rsidP="002F4FEA">
      <w:pPr>
        <w:numPr>
          <w:ilvl w:val="2"/>
          <w:numId w:val="24"/>
        </w:numPr>
        <w:spacing w:before="240" w:after="160" w:line="240" w:lineRule="auto"/>
        <w:contextualSpacing/>
        <w:jc w:val="both"/>
        <w:rPr>
          <w:del w:id="188" w:author="Aivi Kuivonen" w:date="2024-03-16T17:32:00Z"/>
          <w:rFonts w:ascii="Times New Roman" w:hAnsi="Times New Roman" w:cs="Times New Roman"/>
          <w:sz w:val="24"/>
          <w:szCs w:val="24"/>
        </w:rPr>
      </w:pPr>
    </w:p>
    <w:p w14:paraId="43A8201B" w14:textId="77777777" w:rsidR="00AE19BC" w:rsidRPr="00AE19BC" w:rsidRDefault="00AE19BC" w:rsidP="00AE19BC">
      <w:pPr>
        <w:spacing w:line="240" w:lineRule="auto"/>
        <w:ind w:left="426"/>
        <w:contextualSpacing/>
        <w:rPr>
          <w:rFonts w:ascii="Times New Roman" w:hAnsi="Times New Roman" w:cs="Times New Roman"/>
          <w:sz w:val="24"/>
          <w:szCs w:val="24"/>
        </w:rPr>
      </w:pPr>
    </w:p>
    <w:p w14:paraId="23E4922A" w14:textId="77777777" w:rsidR="00AE19BC" w:rsidRPr="00AE19BC" w:rsidRDefault="00AE19BC" w:rsidP="00822124">
      <w:pPr>
        <w:keepNext/>
        <w:numPr>
          <w:ilvl w:val="0"/>
          <w:numId w:val="2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AE19BC">
        <w:rPr>
          <w:rFonts w:ascii="Times New Roman" w:eastAsia="Times New Roman" w:hAnsi="Times New Roman" w:cs="Times New Roman"/>
          <w:b/>
          <w:bCs/>
          <w:color w:val="000000" w:themeColor="text1"/>
          <w:kern w:val="32"/>
          <w:sz w:val="24"/>
          <w:szCs w:val="24"/>
        </w:rPr>
        <w:t xml:space="preserve">Aruandlus </w:t>
      </w:r>
    </w:p>
    <w:p w14:paraId="12C80D62"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projekti tegevuste, tulemuste ja näitajate saavutamise edenemise vahearuande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1FB61DF4"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8A7D9B5"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projekti tegevuste, tulemuste ja näitajate saavutamise edenemise lõpparuande e-toetuste keskkonna kaudu 45 kalendripäeva jooksul alates projekti abikõlblikkuse perioodi lõppkuupäevast. Kui projekti tegevused lõppevad enne abikõlblikkuse perioodi lõppu, tuleb lõpparuanne esitada 45 kalendripäeva jooksul tegevuste lõppemisest arvates.</w:t>
      </w:r>
    </w:p>
    <w:p w14:paraId="4A57B3D8"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219B3D10" w14:textId="13AF632B"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Juhul, kui vahearuande ja lõpparuande esitamise tähtaja vahe on vähem kui kuus kuud, esitatakse ainult lõpparuanne.</w:t>
      </w:r>
      <w:ins w:id="189" w:author="Aivi Kuivonen" w:date="2024-03-16T17:39:00Z">
        <w:r w:rsidR="00D06FE1" w:rsidRPr="00D06FE1">
          <w:rPr>
            <w:rFonts w:ascii="Times New Roman" w:hAnsi="Times New Roman" w:cs="Times New Roman"/>
            <w:sz w:val="24"/>
            <w:szCs w:val="24"/>
          </w:rPr>
          <w:t xml:space="preserve"> </w:t>
        </w:r>
      </w:ins>
    </w:p>
    <w:p w14:paraId="5B824F40"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1272C2F" w14:textId="172932EE"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Projekti vahe- ja lõpparuandes (edaspidi projekti aruanne) kajastatakse info vastavalt e-toetuste keskkonna aruande andmeväljades nõutule.</w:t>
      </w:r>
      <w:ins w:id="190" w:author="Aivi Kuivonen" w:date="2024-03-16T17:39:00Z">
        <w:r w:rsidR="00D06FE1" w:rsidRPr="00D06FE1">
          <w:rPr>
            <w:rFonts w:ascii="Times New Roman" w:hAnsi="Times New Roman" w:cs="Times New Roman"/>
            <w:sz w:val="24"/>
            <w:szCs w:val="24"/>
          </w:rPr>
          <w:t xml:space="preserve"> </w:t>
        </w:r>
        <w:r w:rsidR="00D06FE1" w:rsidRPr="00F91227">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r w:rsidR="00D06FE1">
          <w:rPr>
            <w:rFonts w:ascii="Times New Roman" w:hAnsi="Times New Roman" w:cs="Times New Roman"/>
            <w:sz w:val="24"/>
            <w:szCs w:val="24"/>
          </w:rPr>
          <w:t xml:space="preserve"> </w:t>
        </w:r>
        <w:r w:rsidR="00D06FE1" w:rsidRPr="00D207DD">
          <w:rPr>
            <w:rFonts w:ascii="Times New Roman" w:hAnsi="Times New Roman" w:cs="Times New Roman"/>
            <w:i/>
            <w:iCs/>
            <w:sz w:val="24"/>
            <w:szCs w:val="24"/>
          </w:rPr>
          <w:t xml:space="preserve">(muudetud siseministri </w:t>
        </w:r>
        <w:r w:rsidR="00D06FE1">
          <w:rPr>
            <w:rFonts w:ascii="Times New Roman" w:hAnsi="Times New Roman" w:cs="Times New Roman"/>
            <w:i/>
            <w:iCs/>
            <w:sz w:val="24"/>
            <w:szCs w:val="24"/>
          </w:rPr>
          <w:t>…</w:t>
        </w:r>
        <w:r w:rsidR="00D06FE1" w:rsidRPr="00D207DD">
          <w:rPr>
            <w:rFonts w:ascii="Times New Roman" w:hAnsi="Times New Roman" w:cs="Times New Roman"/>
            <w:i/>
            <w:iCs/>
            <w:sz w:val="24"/>
            <w:szCs w:val="24"/>
          </w:rPr>
          <w:t xml:space="preserve"> kk nr 1-3/</w:t>
        </w:r>
        <w:r w:rsidR="00D06FE1">
          <w:rPr>
            <w:rFonts w:ascii="Times New Roman" w:hAnsi="Times New Roman" w:cs="Times New Roman"/>
            <w:i/>
            <w:iCs/>
            <w:sz w:val="24"/>
            <w:szCs w:val="24"/>
          </w:rPr>
          <w:t>…</w:t>
        </w:r>
        <w:r w:rsidR="00D06FE1" w:rsidRPr="00D207DD">
          <w:rPr>
            <w:rFonts w:ascii="Times New Roman" w:hAnsi="Times New Roman" w:cs="Times New Roman"/>
            <w:i/>
            <w:iCs/>
            <w:sz w:val="24"/>
            <w:szCs w:val="24"/>
          </w:rPr>
          <w:t>)</w:t>
        </w:r>
      </w:ins>
    </w:p>
    <w:p w14:paraId="46D6CA0F"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9128A20"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1749BDF3"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308E255"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SiM kontrollib üldjuhul 15 tööpäeva jooksul projekti aruande laekumisest, kas aruanne on nõuetekohaselt täidetud ja annab ülevaate tehtud tegevustest.</w:t>
      </w:r>
    </w:p>
    <w:p w14:paraId="06DF7C32"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6AC4F2D"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Kui projekti aruandes puudusi ei esine, kinnitab SiM projekti aruande.</w:t>
      </w:r>
    </w:p>
    <w:p w14:paraId="5B6646FB"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DBDED56"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aruandes puuduste esinemise korral annab SiM elluviijale vähemalt kümme tööpäeva puuduste kõrvaldamiseks ning SiM kinnitab projekti aruande kümne tööpäeva jooksul peale puuduste kõrvaldamist.</w:t>
      </w:r>
    </w:p>
    <w:p w14:paraId="7A46FA7E"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004B68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Tegevuste puhul, mis sisaldavad koolitusi, mis toimuvad vähem kui kolm kuud enne projekti lõppu, esitab elluviija e-toetuste keskkonnas </w:t>
      </w:r>
      <w:proofErr w:type="spellStart"/>
      <w:r w:rsidRPr="00AE19BC">
        <w:rPr>
          <w:rFonts w:ascii="Times New Roman" w:hAnsi="Times New Roman" w:cs="Times New Roman"/>
          <w:sz w:val="24"/>
          <w:szCs w:val="24"/>
        </w:rPr>
        <w:t>järelaruande</w:t>
      </w:r>
      <w:proofErr w:type="spellEnd"/>
      <w:r w:rsidRPr="00AE19BC">
        <w:rPr>
          <w:rFonts w:ascii="Times New Roman" w:hAnsi="Times New Roman" w:cs="Times New Roman"/>
          <w:sz w:val="24"/>
          <w:szCs w:val="24"/>
        </w:rPr>
        <w:t>.</w:t>
      </w:r>
    </w:p>
    <w:p w14:paraId="1FDB0B2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1485E5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SiMil</w:t>
      </w:r>
      <w:proofErr w:type="spellEnd"/>
      <w:r w:rsidRPr="00AE19BC">
        <w:rPr>
          <w:rFonts w:ascii="Times New Roman" w:hAnsi="Times New Roman" w:cs="Times New Roman"/>
          <w:sz w:val="24"/>
          <w:szCs w:val="24"/>
        </w:rPr>
        <w:t xml:space="preserve"> on õigus küsida tegevuse elluviijalt lisainfot projekti tegevuse käigu ja tulemuste kohta.</w:t>
      </w:r>
    </w:p>
    <w:p w14:paraId="40572045" w14:textId="77777777" w:rsidR="00AE19BC" w:rsidRPr="00AE19BC" w:rsidRDefault="00AE19BC" w:rsidP="00AE19BC">
      <w:pPr>
        <w:spacing w:after="0" w:line="240" w:lineRule="auto"/>
        <w:ind w:left="0"/>
        <w:jc w:val="both"/>
        <w:rPr>
          <w:rFonts w:ascii="Times New Roman" w:hAnsi="Times New Roman" w:cs="Times New Roman"/>
          <w:sz w:val="24"/>
          <w:szCs w:val="24"/>
        </w:rPr>
      </w:pPr>
    </w:p>
    <w:p w14:paraId="697DBE8C" w14:textId="77777777" w:rsidR="00AE19BC" w:rsidRPr="00AE19BC" w:rsidRDefault="00AE19BC" w:rsidP="00AE19BC">
      <w:pPr>
        <w:numPr>
          <w:ilvl w:val="0"/>
          <w:numId w:val="2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191" w:name="_Toc390093275"/>
      <w:proofErr w:type="spellStart"/>
      <w:r w:rsidRPr="00AE19BC">
        <w:rPr>
          <w:rFonts w:ascii="Times New Roman" w:eastAsia="Times New Roman" w:hAnsi="Times New Roman" w:cs="Times New Roman"/>
          <w:b/>
          <w:bCs/>
          <w:iCs/>
          <w:color w:val="000000" w:themeColor="text1"/>
          <w:sz w:val="24"/>
          <w:szCs w:val="24"/>
        </w:rPr>
        <w:t>TATi</w:t>
      </w:r>
      <w:proofErr w:type="spellEnd"/>
      <w:r w:rsidRPr="00AE19BC">
        <w:rPr>
          <w:rFonts w:ascii="Times New Roman" w:eastAsia="Times New Roman" w:hAnsi="Times New Roman" w:cs="Times New Roman"/>
          <w:b/>
          <w:bCs/>
          <w:iCs/>
          <w:color w:val="000000" w:themeColor="text1"/>
          <w:sz w:val="24"/>
          <w:szCs w:val="24"/>
        </w:rPr>
        <w:t xml:space="preserve"> muutmine</w:t>
      </w:r>
    </w:p>
    <w:p w14:paraId="1803E5A4"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lastRenderedPageBreak/>
        <w:t>SiMil</w:t>
      </w:r>
      <w:proofErr w:type="spellEnd"/>
      <w:r w:rsidRPr="00AE19BC">
        <w:rPr>
          <w:rFonts w:ascii="Times New Roman" w:hAnsi="Times New Roman" w:cs="Times New Roman"/>
          <w:sz w:val="24"/>
          <w:szCs w:val="24"/>
        </w:rPr>
        <w:t xml:space="preserve"> on õigus muuta toetuse andmise tingimuste käskkirja enda või elluviija algatusel.</w:t>
      </w:r>
    </w:p>
    <w:p w14:paraId="688D83D1" w14:textId="77777777" w:rsidR="00AE19BC" w:rsidRPr="00AE19BC" w:rsidRDefault="00AE19BC" w:rsidP="00AE19BC">
      <w:pPr>
        <w:spacing w:after="0" w:line="240" w:lineRule="auto"/>
        <w:ind w:left="567"/>
        <w:contextualSpacing/>
        <w:jc w:val="both"/>
        <w:rPr>
          <w:rFonts w:ascii="Times New Roman" w:hAnsi="Times New Roman" w:cs="Times New Roman"/>
          <w:sz w:val="24"/>
          <w:szCs w:val="24"/>
        </w:rPr>
      </w:pPr>
    </w:p>
    <w:p w14:paraId="1806CE75"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Kui ilmneb vajadus projekti tegevusi, tulemusi, eelarvet, näitajaid abikõlblikkuse perioodi muuta, esitab elluviija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põhjendatud taotluse (edaspidi </w:t>
      </w:r>
      <w:proofErr w:type="spellStart"/>
      <w:r w:rsidRPr="00AE19BC">
        <w:rPr>
          <w:rFonts w:ascii="Times New Roman" w:hAnsi="Times New Roman" w:cs="Times New Roman"/>
          <w:i/>
          <w:iCs/>
          <w:sz w:val="24"/>
          <w:szCs w:val="24"/>
        </w:rPr>
        <w:t>TATi</w:t>
      </w:r>
      <w:proofErr w:type="spellEnd"/>
      <w:r w:rsidRPr="00AE19BC">
        <w:rPr>
          <w:rFonts w:ascii="Times New Roman" w:hAnsi="Times New Roman" w:cs="Times New Roman"/>
          <w:i/>
          <w:iCs/>
          <w:sz w:val="24"/>
          <w:szCs w:val="24"/>
        </w:rPr>
        <w:t xml:space="preserve"> muutmise taotlus</w:t>
      </w:r>
      <w:r w:rsidRPr="00AE19BC">
        <w:rPr>
          <w:rFonts w:ascii="Times New Roman" w:hAnsi="Times New Roman" w:cs="Times New Roman"/>
          <w:sz w:val="24"/>
          <w:szCs w:val="24"/>
        </w:rPr>
        <w:t>).</w:t>
      </w:r>
    </w:p>
    <w:p w14:paraId="582B16B3"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812B3B6"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SiM vaatab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läbi 25 tööpäeva jooksul alates selle kättesaamisest ja annab hinnangu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kohta.</w:t>
      </w:r>
    </w:p>
    <w:p w14:paraId="5085090F"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AB96A48"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Puuduste esinemise korral annab SiM elluviijale tähtaja puuduste kõrvaldamiseks.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menetlemise tähtaega võib pikendada puuduste kõrvaldamiseks ettenähtud tähtaja võrra.</w:t>
      </w:r>
    </w:p>
    <w:p w14:paraId="562EF9D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6334657B" w14:textId="0D83DF50"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Elluviijal on võimalik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muutmist taotleda üks kord kuue kuu jooksul.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eelneval nõusolekul on </w:t>
      </w:r>
      <w:proofErr w:type="spellStart"/>
      <w:r w:rsidRPr="00AE19BC">
        <w:rPr>
          <w:rFonts w:ascii="Times New Roman" w:hAnsi="Times New Roman" w:cs="Times New Roman"/>
          <w:sz w:val="24"/>
          <w:szCs w:val="24"/>
        </w:rPr>
        <w:t>TAT</w:t>
      </w:r>
      <w:r w:rsidR="00D06FE1">
        <w:rPr>
          <w:rFonts w:ascii="Times New Roman" w:hAnsi="Times New Roman" w:cs="Times New Roman"/>
          <w:sz w:val="24"/>
          <w:szCs w:val="24"/>
        </w:rPr>
        <w:t>i</w:t>
      </w:r>
      <w:proofErr w:type="spellEnd"/>
      <w:r w:rsidRPr="00AE19BC">
        <w:rPr>
          <w:rFonts w:ascii="Times New Roman" w:hAnsi="Times New Roman" w:cs="Times New Roman"/>
          <w:sz w:val="24"/>
          <w:szCs w:val="24"/>
        </w:rPr>
        <w:t xml:space="preserve"> muutmist taotleda sagedamini. </w:t>
      </w:r>
    </w:p>
    <w:p w14:paraId="6C26037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960AA28"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SiM võib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muuta, kui selgub, et muudatuste tegemine on vajalik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w:t>
      </w:r>
    </w:p>
    <w:p w14:paraId="5C6C689E"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5F6560E"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SiMil</w:t>
      </w:r>
      <w:proofErr w:type="spellEnd"/>
      <w:r w:rsidRPr="00AE19BC">
        <w:rPr>
          <w:rFonts w:ascii="Times New Roman" w:hAnsi="Times New Roman" w:cs="Times New Roman"/>
          <w:sz w:val="24"/>
          <w:szCs w:val="24"/>
        </w:rPr>
        <w:t xml:space="preserve"> on õigus toetust suurendada ja vähendada. Toetuse summat võib suurendada ühendmääruse § 13 lõikes 1 toodud tingimuste kohaselt.</w:t>
      </w:r>
    </w:p>
    <w:p w14:paraId="16503D11"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F4370D2"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eelnõu kooskõlastatakse vastavalt ühendmääruse §-le 48.</w:t>
      </w:r>
    </w:p>
    <w:p w14:paraId="794BF23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1991913"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Pärast punktis 10.8 nimetatud muudatuste kooskõlastust korraldab SiM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Struktuuritoetuste registris.</w:t>
      </w:r>
    </w:p>
    <w:p w14:paraId="1963E51E" w14:textId="77777777" w:rsidR="00AE19BC" w:rsidRPr="00AE19BC" w:rsidRDefault="00AE19BC" w:rsidP="00AE19BC">
      <w:pPr>
        <w:spacing w:after="0" w:line="240" w:lineRule="auto"/>
        <w:ind w:left="0"/>
        <w:jc w:val="both"/>
        <w:rPr>
          <w:rFonts w:ascii="Times New Roman" w:eastAsia="Times New Roman" w:hAnsi="Times New Roman" w:cs="Times New Roman"/>
          <w:b/>
          <w:bCs/>
          <w:i/>
          <w:color w:val="000000" w:themeColor="text1"/>
          <w:sz w:val="24"/>
          <w:szCs w:val="24"/>
        </w:rPr>
      </w:pPr>
    </w:p>
    <w:p w14:paraId="28596314"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 xml:space="preserve">Finantskorrektsiooni </w:t>
      </w:r>
      <w:bookmarkEnd w:id="191"/>
      <w:r w:rsidRPr="00AE19BC">
        <w:rPr>
          <w:rFonts w:ascii="Times New Roman" w:hAnsi="Times New Roman" w:cs="Times New Roman"/>
          <w:b/>
          <w:bCs/>
          <w:sz w:val="24"/>
          <w:szCs w:val="24"/>
        </w:rPr>
        <w:t xml:space="preserve">tegemise alused ja kord </w:t>
      </w:r>
    </w:p>
    <w:p w14:paraId="083AAC1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Finantskorrektsioone teeb SiM vastavalt ühendmääruse §-dele 34–37.</w:t>
      </w:r>
    </w:p>
    <w:p w14:paraId="4DE7CBB0" w14:textId="77777777" w:rsidR="00AE19BC" w:rsidRPr="00AE19BC" w:rsidRDefault="00AE19BC" w:rsidP="00AE19BC">
      <w:pPr>
        <w:spacing w:after="0" w:line="240" w:lineRule="auto"/>
        <w:ind w:left="567"/>
        <w:contextualSpacing/>
        <w:jc w:val="both"/>
        <w:rPr>
          <w:rFonts w:ascii="Times New Roman" w:hAnsi="Times New Roman" w:cs="Times New Roman"/>
          <w:sz w:val="24"/>
          <w:szCs w:val="24"/>
        </w:rPr>
      </w:pPr>
    </w:p>
    <w:p w14:paraId="507DEBAA"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09C6B29A" w14:textId="77777777" w:rsidR="00AE19BC" w:rsidRPr="00AE19BC" w:rsidRDefault="00AE19BC" w:rsidP="00AE19BC">
      <w:pPr>
        <w:spacing w:after="0" w:line="240" w:lineRule="auto"/>
        <w:ind w:left="480"/>
        <w:contextualSpacing/>
        <w:jc w:val="both"/>
        <w:rPr>
          <w:rFonts w:ascii="Times New Roman" w:hAnsi="Times New Roman" w:cs="Times New Roman"/>
          <w:sz w:val="24"/>
          <w:szCs w:val="24"/>
        </w:rPr>
      </w:pPr>
    </w:p>
    <w:p w14:paraId="26BE6941"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Vaiete lahendamine</w:t>
      </w:r>
    </w:p>
    <w:p w14:paraId="71D8BC00" w14:textId="77777777" w:rsidR="00AE19BC" w:rsidRPr="00AE19BC" w:rsidRDefault="00AE19BC" w:rsidP="00822124">
      <w:pPr>
        <w:spacing w:after="0" w:line="240" w:lineRule="auto"/>
        <w:ind w:left="567"/>
        <w:jc w:val="both"/>
        <w:rPr>
          <w:rFonts w:ascii="Times New Roman" w:hAnsi="Times New Roman" w:cs="Times New Roman"/>
          <w:sz w:val="24"/>
          <w:szCs w:val="24"/>
        </w:rPr>
      </w:pPr>
      <w:r w:rsidRPr="00AE19BC">
        <w:rPr>
          <w:rFonts w:ascii="Times New Roman" w:hAnsi="Times New Roman" w:cs="Times New Roman"/>
          <w:sz w:val="24"/>
          <w:szCs w:val="24"/>
        </w:rPr>
        <w:t xml:space="preserve">SiM otsuse või toimingu vaide/vaidluse </w:t>
      </w:r>
      <w:proofErr w:type="spellStart"/>
      <w:r w:rsidRPr="00AE19BC">
        <w:rPr>
          <w:rFonts w:ascii="Times New Roman" w:hAnsi="Times New Roman" w:cs="Times New Roman"/>
          <w:sz w:val="24"/>
          <w:szCs w:val="24"/>
        </w:rPr>
        <w:t>menetleja</w:t>
      </w:r>
      <w:proofErr w:type="spellEnd"/>
      <w:r w:rsidRPr="00AE19BC">
        <w:rPr>
          <w:rFonts w:ascii="Times New Roman" w:hAnsi="Times New Roman" w:cs="Times New Roman"/>
          <w:sz w:val="24"/>
          <w:szCs w:val="24"/>
        </w:rPr>
        <w:t xml:space="preserve"> on SiM, määrates vaide/vaidluse lahendajaks teenistuja, kes ei ole vaidlusaluses küsimuses otsuseid või toiminguid teinud või nende tegemist nõustanud. Vaide esitamisele ja menetlemisele kohalduvad ÜSS2021_2027 § 60 nimetatud erisused haldusmenetluse seaduses sätestatud vaide esitamise regulatsioonile. Vaidlused riigiasutuste, sh valitsusasutuste vahel lahendatakse Vabariigi Valitsuse seaduses sätestatud korras.</w:t>
      </w:r>
    </w:p>
    <w:p w14:paraId="22B14097" w14:textId="77777777" w:rsidR="00AE19BC" w:rsidRPr="00AE19BC" w:rsidRDefault="00AE19BC" w:rsidP="00AE19BC">
      <w:pPr>
        <w:spacing w:after="0" w:line="240" w:lineRule="auto"/>
        <w:ind w:left="0"/>
        <w:jc w:val="both"/>
        <w:rPr>
          <w:rFonts w:ascii="Times New Roman" w:hAnsi="Times New Roman" w:cs="Times New Roman"/>
          <w:sz w:val="24"/>
          <w:szCs w:val="24"/>
        </w:rPr>
      </w:pPr>
    </w:p>
    <w:p w14:paraId="0507AC9D"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Rakendussätted</w:t>
      </w:r>
    </w:p>
    <w:p w14:paraId="5ED9DAE7" w14:textId="5DC4AEEE" w:rsidR="00AE19BC" w:rsidRDefault="00AE19BC" w:rsidP="00822124">
      <w:pPr>
        <w:ind w:left="567"/>
      </w:pPr>
      <w:r w:rsidRPr="00AE19BC">
        <w:rPr>
          <w:rFonts w:ascii="Times New Roman" w:hAnsi="Times New Roman" w:cs="Times New Roman"/>
          <w:sz w:val="24"/>
          <w:szCs w:val="24"/>
        </w:rPr>
        <w:t>Käskkir</w:t>
      </w:r>
      <w:r>
        <w:rPr>
          <w:rFonts w:ascii="Times New Roman" w:hAnsi="Times New Roman" w:cs="Times New Roman"/>
          <w:sz w:val="24"/>
          <w:szCs w:val="24"/>
        </w:rPr>
        <w:t>i jõustub tagasiulatuvalt alates 01.01.2023</w:t>
      </w: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547"/>
      </w:tblGrid>
      <w:tr w:rsidR="00BA6F24" w14:paraId="08DC9A6D" w14:textId="77777777" w:rsidTr="00474BAD">
        <w:tc>
          <w:tcPr>
            <w:tcW w:w="4581" w:type="dxa"/>
          </w:tcPr>
          <w:p w14:paraId="08DC9A67" w14:textId="26E1C2CE" w:rsidR="00BA6F24" w:rsidRDefault="00BA6F24" w:rsidP="002311CE">
            <w:pPr>
              <w:ind w:left="-45"/>
              <w:rPr>
                <w:rFonts w:ascii="Times New Roman" w:hAnsi="Times New Roman" w:cs="Times New Roman"/>
                <w:sz w:val="24"/>
                <w:szCs w:val="24"/>
              </w:rPr>
            </w:pPr>
          </w:p>
          <w:p w14:paraId="71654E8C" w14:textId="56833BB5" w:rsidR="00AE19BC" w:rsidRDefault="00AE19BC" w:rsidP="006E4E5A">
            <w:pPr>
              <w:ind w:left="0"/>
              <w:rPr>
                <w:rFonts w:ascii="Times New Roman" w:hAnsi="Times New Roman" w:cs="Times New Roman"/>
                <w:sz w:val="24"/>
                <w:szCs w:val="24"/>
              </w:rPr>
            </w:pPr>
          </w:p>
          <w:p w14:paraId="0396697F" w14:textId="77777777" w:rsidR="00AE19BC" w:rsidRPr="00CD6EC5" w:rsidRDefault="00AE19BC" w:rsidP="002311CE">
            <w:pPr>
              <w:ind w:left="-45"/>
              <w:rPr>
                <w:rFonts w:ascii="Times New Roman" w:hAnsi="Times New Roman" w:cs="Times New Roman"/>
                <w:sz w:val="24"/>
                <w:szCs w:val="24"/>
              </w:rPr>
            </w:pPr>
          </w:p>
          <w:p w14:paraId="08DC9A68" w14:textId="77777777" w:rsidR="00BA6F24" w:rsidRPr="002311CE" w:rsidRDefault="00BA6F24" w:rsidP="002311CE">
            <w:pPr>
              <w:pStyle w:val="Snum"/>
            </w:pPr>
            <w:r w:rsidRPr="002311CE">
              <w:t>(allkirjastatud digitaalselt)</w:t>
            </w:r>
          </w:p>
          <w:p w14:paraId="08DC9A69" w14:textId="77777777" w:rsidR="00BA6F24" w:rsidRPr="00CD6EC5" w:rsidRDefault="00BA6F24" w:rsidP="002311CE">
            <w:pPr>
              <w:tabs>
                <w:tab w:val="left" w:pos="567"/>
              </w:tabs>
              <w:ind w:left="0"/>
              <w:rPr>
                <w:rFonts w:ascii="Times New Roman" w:hAnsi="Times New Roman" w:cs="Times New Roman"/>
                <w:sz w:val="24"/>
                <w:szCs w:val="24"/>
              </w:rPr>
            </w:pPr>
          </w:p>
          <w:p w14:paraId="08DC9A6A" w14:textId="58B40897" w:rsidR="00BA6F24" w:rsidRPr="00CD6EC5"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r w:rsidR="00C153F8">
              <w:rPr>
                <w:rFonts w:ascii="Times New Roman" w:hAnsi="Times New Roman" w:cs="Times New Roman"/>
                <w:sz w:val="24"/>
                <w:szCs w:val="24"/>
              </w:rPr>
              <w:instrText xml:space="preserve"> delta_signerName  \* MERGEFORMAT</w:instrText>
            </w:r>
            <w:r w:rsidRPr="00CD6EC5">
              <w:rPr>
                <w:rFonts w:ascii="Times New Roman" w:hAnsi="Times New Roman" w:cs="Times New Roman"/>
                <w:sz w:val="24"/>
                <w:szCs w:val="24"/>
              </w:rPr>
              <w:fldChar w:fldCharType="separate"/>
            </w:r>
            <w:r w:rsidR="00AD3838">
              <w:rPr>
                <w:rFonts w:ascii="Times New Roman" w:hAnsi="Times New Roman" w:cs="Times New Roman"/>
                <w:sz w:val="24"/>
                <w:szCs w:val="24"/>
              </w:rPr>
              <w:t>Lauri Läänemets</w:t>
            </w:r>
            <w:r w:rsidRPr="00CD6EC5">
              <w:rPr>
                <w:rFonts w:ascii="Times New Roman" w:hAnsi="Times New Roman" w:cs="Times New Roman"/>
                <w:sz w:val="24"/>
                <w:szCs w:val="24"/>
              </w:rPr>
              <w:fldChar w:fldCharType="end"/>
            </w:r>
          </w:p>
          <w:p w14:paraId="08DC9A6B" w14:textId="7985292E" w:rsidR="00BA6F24"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r w:rsidR="00C153F8">
              <w:rPr>
                <w:rFonts w:ascii="Times New Roman" w:hAnsi="Times New Roman" w:cs="Times New Roman"/>
                <w:sz w:val="24"/>
                <w:szCs w:val="24"/>
              </w:rPr>
              <w:instrText xml:space="preserve"> delta_signerJobTitle  \* MERGEFORMAT</w:instrText>
            </w:r>
            <w:r w:rsidRPr="00CD6EC5">
              <w:rPr>
                <w:rFonts w:ascii="Times New Roman" w:hAnsi="Times New Roman" w:cs="Times New Roman"/>
                <w:sz w:val="24"/>
                <w:szCs w:val="24"/>
              </w:rPr>
              <w:fldChar w:fldCharType="separate"/>
            </w:r>
            <w:r w:rsidR="00C153F8">
              <w:rPr>
                <w:rFonts w:ascii="Times New Roman" w:hAnsi="Times New Roman" w:cs="Times New Roman"/>
                <w:sz w:val="24"/>
                <w:szCs w:val="24"/>
              </w:rPr>
              <w:t>siseminister</w:t>
            </w:r>
            <w:r w:rsidRPr="00CD6EC5">
              <w:rPr>
                <w:rFonts w:ascii="Times New Roman" w:hAnsi="Times New Roman" w:cs="Times New Roman"/>
                <w:sz w:val="24"/>
                <w:szCs w:val="24"/>
              </w:rPr>
              <w:fldChar w:fldCharType="end"/>
            </w:r>
          </w:p>
        </w:tc>
        <w:tc>
          <w:tcPr>
            <w:tcW w:w="4547" w:type="dxa"/>
          </w:tcPr>
          <w:p w14:paraId="08DC9A6C" w14:textId="77777777" w:rsidR="00BA6F24" w:rsidRDefault="00BA6F24" w:rsidP="002311CE">
            <w:pPr>
              <w:tabs>
                <w:tab w:val="left" w:pos="567"/>
              </w:tabs>
              <w:ind w:left="0"/>
              <w:rPr>
                <w:rFonts w:ascii="Times New Roman" w:hAnsi="Times New Roman" w:cs="Times New Roman"/>
                <w:sz w:val="24"/>
                <w:szCs w:val="24"/>
              </w:rPr>
            </w:pPr>
          </w:p>
        </w:tc>
      </w:tr>
    </w:tbl>
    <w:p w14:paraId="08DC9A6E" w14:textId="77777777" w:rsidR="00765B50" w:rsidRDefault="00765B50" w:rsidP="002311CE">
      <w:pPr>
        <w:spacing w:after="0" w:line="240" w:lineRule="auto"/>
        <w:ind w:left="0"/>
        <w:rPr>
          <w:rFonts w:ascii="Times New Roman" w:hAnsi="Times New Roman" w:cs="Times New Roman"/>
          <w:sz w:val="24"/>
          <w:szCs w:val="24"/>
        </w:rPr>
      </w:pPr>
    </w:p>
    <w:p w14:paraId="08DC9A6F" w14:textId="77777777" w:rsidR="00D8149E" w:rsidRDefault="00D8149E" w:rsidP="002311CE">
      <w:pPr>
        <w:spacing w:after="0" w:line="240" w:lineRule="auto"/>
        <w:ind w:left="0"/>
        <w:rPr>
          <w:rFonts w:ascii="Times New Roman" w:hAnsi="Times New Roman" w:cs="Times New Roman"/>
          <w:sz w:val="24"/>
          <w:szCs w:val="24"/>
        </w:rPr>
      </w:pPr>
    </w:p>
    <w:p w14:paraId="75559563" w14:textId="77777777" w:rsidR="00102673"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102673">
        <w:rPr>
          <w:rFonts w:ascii="Times New Roman" w:hAnsi="Times New Roman" w:cs="Times New Roman"/>
          <w:sz w:val="24"/>
          <w:szCs w:val="24"/>
        </w:rPr>
        <w:t>d</w:t>
      </w:r>
      <w:r>
        <w:rPr>
          <w:rFonts w:ascii="Times New Roman" w:hAnsi="Times New Roman" w:cs="Times New Roman"/>
          <w:sz w:val="24"/>
          <w:szCs w:val="24"/>
        </w:rPr>
        <w:t>:</w:t>
      </w:r>
    </w:p>
    <w:p w14:paraId="08DC9A71" w14:textId="5937EDBC" w:rsidR="00765B50" w:rsidRPr="00102673" w:rsidRDefault="00102673" w:rsidP="00102673">
      <w:pPr>
        <w:pStyle w:val="ListParagraph"/>
        <w:numPr>
          <w:ilvl w:val="0"/>
          <w:numId w:val="28"/>
        </w:numPr>
        <w:spacing w:after="0" w:line="240" w:lineRule="auto"/>
        <w:rPr>
          <w:rFonts w:ascii="Times New Roman" w:hAnsi="Times New Roman" w:cs="Times New Roman"/>
          <w:sz w:val="24"/>
          <w:szCs w:val="24"/>
        </w:rPr>
      </w:pPr>
      <w:r w:rsidRPr="00102673">
        <w:rPr>
          <w:rFonts w:ascii="Times New Roman" w:hAnsi="Times New Roman" w:cs="Times New Roman"/>
          <w:sz w:val="24"/>
          <w:szCs w:val="24"/>
        </w:rPr>
        <w:t>Seletuskiri</w:t>
      </w:r>
    </w:p>
    <w:p w14:paraId="2B98AF1F" w14:textId="0BCB6E35" w:rsidR="00102673" w:rsidRPr="00102673" w:rsidRDefault="00102673" w:rsidP="00102673">
      <w:pPr>
        <w:pStyle w:val="ListParagraph"/>
        <w:numPr>
          <w:ilvl w:val="0"/>
          <w:numId w:val="1"/>
        </w:numPr>
        <w:spacing w:after="0" w:line="240" w:lineRule="auto"/>
        <w:rPr>
          <w:rFonts w:ascii="Times New Roman" w:hAnsi="Times New Roman" w:cs="Times New Roman"/>
          <w:sz w:val="24"/>
          <w:szCs w:val="24"/>
        </w:rPr>
      </w:pPr>
      <w:r w:rsidRPr="00E428C5">
        <w:rPr>
          <w:rFonts w:ascii="Times New Roman" w:hAnsi="Times New Roman" w:cs="Times New Roman"/>
          <w:sz w:val="24"/>
          <w:szCs w:val="24"/>
        </w:rPr>
        <w:t>Põhiõiguste hartaga ja puuetega inimeste õiguste konventsiooniga arvestamise kontroll-leht</w:t>
      </w:r>
    </w:p>
    <w:p w14:paraId="08DC9A72"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C9A77" w14:textId="77777777" w:rsidR="000F402F" w:rsidRDefault="000F402F" w:rsidP="006C5B5F">
      <w:pPr>
        <w:spacing w:after="0" w:line="240" w:lineRule="auto"/>
      </w:pPr>
      <w:r>
        <w:separator/>
      </w:r>
    </w:p>
  </w:endnote>
  <w:endnote w:type="continuationSeparator" w:id="0">
    <w:p w14:paraId="08DC9A78"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462800"/>
      <w:docPartObj>
        <w:docPartGallery w:val="Page Numbers (Bottom of Page)"/>
        <w:docPartUnique/>
      </w:docPartObj>
    </w:sdtPr>
    <w:sdtEndPr/>
    <w:sdtContent>
      <w:p w14:paraId="0899B998" w14:textId="2431224C" w:rsidR="00AE19BC" w:rsidRDefault="00AE19BC">
        <w:pPr>
          <w:pStyle w:val="Footer"/>
          <w:jc w:val="right"/>
        </w:pPr>
        <w:r>
          <w:fldChar w:fldCharType="begin"/>
        </w:r>
        <w:r>
          <w:instrText>PAGE   \* MERGEFORMAT</w:instrText>
        </w:r>
        <w:r>
          <w:fldChar w:fldCharType="separate"/>
        </w:r>
        <w:r w:rsidR="00C153F8">
          <w:rPr>
            <w:noProof/>
          </w:rPr>
          <w:t>1</w:t>
        </w:r>
        <w:r>
          <w:fldChar w:fldCharType="end"/>
        </w:r>
      </w:p>
    </w:sdtContent>
  </w:sdt>
  <w:p w14:paraId="0C71AD86" w14:textId="77777777" w:rsidR="00AE19BC" w:rsidRDefault="00AE19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9A7A" w14:textId="21C9F829"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AD3838">
      <w:rPr>
        <w:rFonts w:ascii="Times New Roman" w:hAnsi="Times New Roman" w:cs="Times New Roman"/>
        <w:noProof/>
        <w:sz w:val="20"/>
        <w:szCs w:val="20"/>
      </w:rPr>
      <w:t>1</w:t>
    </w:r>
    <w:r w:rsidR="00AD3838">
      <w:rPr>
        <w:rFonts w:ascii="Times New Roman" w:hAnsi="Times New Roman" w:cs="Times New Roman"/>
        <w:noProof/>
        <w:sz w:val="20"/>
        <w:szCs w:val="20"/>
      </w:rPr>
      <w:t>5</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AD3838">
      <w:rPr>
        <w:rFonts w:ascii="Times New Roman" w:hAnsi="Times New Roman" w:cs="Times New Roman"/>
        <w:noProof/>
        <w:sz w:val="20"/>
        <w:szCs w:val="20"/>
      </w:rPr>
      <w:t>17</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9A7B"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C9A75" w14:textId="77777777" w:rsidR="000F402F" w:rsidRDefault="000F402F" w:rsidP="006C5B5F">
      <w:pPr>
        <w:spacing w:after="0" w:line="240" w:lineRule="auto"/>
      </w:pPr>
      <w:r>
        <w:separator/>
      </w:r>
    </w:p>
  </w:footnote>
  <w:footnote w:type="continuationSeparator" w:id="0">
    <w:p w14:paraId="08DC9A76" w14:textId="77777777" w:rsidR="000F402F" w:rsidRDefault="000F402F" w:rsidP="006C5B5F">
      <w:pPr>
        <w:spacing w:after="0" w:line="240" w:lineRule="auto"/>
      </w:pPr>
      <w:r>
        <w:continuationSeparator/>
      </w:r>
    </w:p>
  </w:footnote>
  <w:footnote w:id="1">
    <w:p w14:paraId="46D3C930" w14:textId="77777777" w:rsidR="00AE19BC" w:rsidRPr="00B01411" w:rsidRDefault="00AE19BC" w:rsidP="00AE19BC">
      <w:pPr>
        <w:pStyle w:val="FootnoteText"/>
        <w:rPr>
          <w:sz w:val="18"/>
          <w:szCs w:val="18"/>
          <w:lang w:val="et-EE"/>
        </w:rPr>
      </w:pPr>
      <w:r>
        <w:rPr>
          <w:rStyle w:val="FootnoteReference"/>
        </w:rPr>
        <w:footnoteRef/>
      </w:r>
      <w: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Parlamendi</w:t>
      </w:r>
      <w:proofErr w:type="spellEnd"/>
      <w:r w:rsidRPr="00B01411">
        <w:rPr>
          <w:sz w:val="18"/>
          <w:szCs w:val="18"/>
        </w:rPr>
        <w:t xml:space="preserve"> ja </w:t>
      </w:r>
      <w:proofErr w:type="spellStart"/>
      <w:r w:rsidRPr="00B01411">
        <w:rPr>
          <w:sz w:val="18"/>
          <w:szCs w:val="18"/>
        </w:rPr>
        <w:t>nõukogu</w:t>
      </w:r>
      <w:proofErr w:type="spellEnd"/>
      <w:r w:rsidRPr="00B01411">
        <w:rPr>
          <w:sz w:val="18"/>
          <w:szCs w:val="18"/>
        </w:rPr>
        <w:t xml:space="preserve"> 7. </w:t>
      </w:r>
      <w:proofErr w:type="spellStart"/>
      <w:r w:rsidRPr="00B01411">
        <w:rPr>
          <w:sz w:val="18"/>
          <w:szCs w:val="18"/>
        </w:rPr>
        <w:t>juuli</w:t>
      </w:r>
      <w:proofErr w:type="spellEnd"/>
      <w:r w:rsidRPr="00B01411">
        <w:rPr>
          <w:sz w:val="18"/>
          <w:szCs w:val="18"/>
        </w:rPr>
        <w:t xml:space="preserve"> 2021. </w:t>
      </w:r>
      <w:proofErr w:type="spellStart"/>
      <w:r w:rsidRPr="00B01411">
        <w:rPr>
          <w:sz w:val="18"/>
          <w:szCs w:val="18"/>
        </w:rPr>
        <w:t>aasta</w:t>
      </w:r>
      <w:proofErr w:type="spellEnd"/>
      <w:r w:rsidRPr="00B01411">
        <w:rPr>
          <w:sz w:val="18"/>
          <w:szCs w:val="18"/>
        </w:rPr>
        <w:t xml:space="preserve"> </w:t>
      </w:r>
      <w:proofErr w:type="spellStart"/>
      <w:r w:rsidRPr="00B01411">
        <w:rPr>
          <w:sz w:val="18"/>
          <w:szCs w:val="18"/>
        </w:rPr>
        <w:t>määrus</w:t>
      </w:r>
      <w:proofErr w:type="spellEnd"/>
      <w:r w:rsidRPr="00B01411">
        <w:rPr>
          <w:sz w:val="18"/>
          <w:szCs w:val="18"/>
        </w:rPr>
        <w:t xml:space="preserve"> (EL) 2021/1148, </w:t>
      </w:r>
      <w:proofErr w:type="spellStart"/>
      <w:r w:rsidRPr="00B01411">
        <w:rPr>
          <w:sz w:val="18"/>
          <w:szCs w:val="18"/>
        </w:rPr>
        <w:t>millega</w:t>
      </w:r>
      <w:proofErr w:type="spellEnd"/>
      <w:r w:rsidRPr="00B01411">
        <w:rPr>
          <w:sz w:val="18"/>
          <w:szCs w:val="18"/>
        </w:rPr>
        <w:t xml:space="preserve"> </w:t>
      </w:r>
      <w:proofErr w:type="spellStart"/>
      <w:r w:rsidRPr="00B01411">
        <w:rPr>
          <w:sz w:val="18"/>
          <w:szCs w:val="18"/>
        </w:rPr>
        <w:t>luuakse</w:t>
      </w:r>
      <w:proofErr w:type="spellEnd"/>
      <w:r w:rsidRPr="00B01411">
        <w:rPr>
          <w:sz w:val="18"/>
          <w:szCs w:val="18"/>
        </w:rPr>
        <w:t xml:space="preserve"> </w:t>
      </w:r>
      <w:proofErr w:type="spellStart"/>
      <w:r w:rsidRPr="00B01411">
        <w:rPr>
          <w:sz w:val="18"/>
          <w:szCs w:val="18"/>
        </w:rPr>
        <w:t>Integreeritud</w:t>
      </w:r>
      <w:proofErr w:type="spellEnd"/>
      <w:r w:rsidRPr="00B01411">
        <w:rPr>
          <w:sz w:val="18"/>
          <w:szCs w:val="18"/>
        </w:rPr>
        <w:t xml:space="preserve"> </w:t>
      </w:r>
      <w:proofErr w:type="spellStart"/>
      <w:r w:rsidRPr="00B01411">
        <w:rPr>
          <w:sz w:val="18"/>
          <w:szCs w:val="18"/>
        </w:rPr>
        <w:t>Piirihalduse</w:t>
      </w:r>
      <w:proofErr w:type="spellEnd"/>
      <w:r w:rsidRPr="00B01411">
        <w:rPr>
          <w:sz w:val="18"/>
          <w:szCs w:val="18"/>
        </w:rPr>
        <w:t xml:space="preserve"> Fondi </w:t>
      </w:r>
      <w:proofErr w:type="spellStart"/>
      <w:r w:rsidRPr="00B01411">
        <w:rPr>
          <w:sz w:val="18"/>
          <w:szCs w:val="18"/>
        </w:rPr>
        <w:t>osana</w:t>
      </w:r>
      <w:proofErr w:type="spellEnd"/>
      <w:r w:rsidRPr="00B01411">
        <w:rPr>
          <w:sz w:val="18"/>
          <w:szCs w:val="18"/>
        </w:rPr>
        <w:t xml:space="preserve"> </w:t>
      </w:r>
      <w:proofErr w:type="spellStart"/>
      <w:r w:rsidRPr="00B01411">
        <w:rPr>
          <w:sz w:val="18"/>
          <w:szCs w:val="18"/>
        </w:rPr>
        <w:t>piirihalduse</w:t>
      </w:r>
      <w:proofErr w:type="spellEnd"/>
      <w:r w:rsidRPr="00B01411">
        <w:rPr>
          <w:sz w:val="18"/>
          <w:szCs w:val="18"/>
        </w:rPr>
        <w:t xml:space="preserve"> ja </w:t>
      </w:r>
      <w:proofErr w:type="spellStart"/>
      <w:r w:rsidRPr="00B01411">
        <w:rPr>
          <w:sz w:val="18"/>
          <w:szCs w:val="18"/>
        </w:rPr>
        <w:t>viisapoliitika</w:t>
      </w:r>
      <w:proofErr w:type="spellEnd"/>
      <w:r w:rsidRPr="00B01411">
        <w:rPr>
          <w:sz w:val="18"/>
          <w:szCs w:val="18"/>
        </w:rPr>
        <w:t xml:space="preserve"> </w:t>
      </w:r>
      <w:proofErr w:type="spellStart"/>
      <w:r w:rsidRPr="00B01411">
        <w:rPr>
          <w:sz w:val="18"/>
          <w:szCs w:val="18"/>
        </w:rPr>
        <w:t>rahastu</w:t>
      </w:r>
      <w:proofErr w:type="spellEnd"/>
      <w:r w:rsidRPr="00B01411">
        <w:rPr>
          <w:sz w:val="18"/>
          <w:szCs w:val="18"/>
        </w:rPr>
        <w:t xml:space="preserve">. – </w:t>
      </w:r>
      <w:hyperlink r:id="rId1" w:history="1">
        <w:r w:rsidRPr="00B01411">
          <w:rPr>
            <w:rStyle w:val="Hyperlink"/>
            <w:rFonts w:eastAsiaTheme="majorEastAsia"/>
            <w:color w:val="0070C0"/>
            <w:sz w:val="18"/>
            <w:szCs w:val="18"/>
          </w:rPr>
          <w:t>ELT L 251, 15.7.2021,</w:t>
        </w:r>
        <w:bookmarkStart w:id="25" w:name="_Hlk100137232"/>
        <w:r w:rsidRPr="00B01411">
          <w:rPr>
            <w:rStyle w:val="Hyperlink"/>
            <w:rFonts w:eastAsiaTheme="majorEastAsia"/>
            <w:color w:val="0070C0"/>
            <w:sz w:val="18"/>
            <w:szCs w:val="18"/>
          </w:rPr>
          <w:t xml:space="preserve"> </w:t>
        </w:r>
        <w:proofErr w:type="spellStart"/>
        <w:r w:rsidRPr="00B01411">
          <w:rPr>
            <w:rStyle w:val="Hyperlink"/>
            <w:rFonts w:eastAsiaTheme="majorEastAsia"/>
            <w:color w:val="0070C0"/>
            <w:sz w:val="18"/>
            <w:szCs w:val="18"/>
          </w:rPr>
          <w:t>lk</w:t>
        </w:r>
        <w:proofErr w:type="spellEnd"/>
        <w:r w:rsidRPr="00B01411">
          <w:rPr>
            <w:rStyle w:val="Hyperlink"/>
            <w:rFonts w:eastAsiaTheme="majorEastAsia"/>
            <w:color w:val="0070C0"/>
            <w:sz w:val="18"/>
            <w:szCs w:val="18"/>
          </w:rPr>
          <w:t xml:space="preserve"> 48–93</w:t>
        </w:r>
        <w:bookmarkEnd w:id="25"/>
      </w:hyperlink>
      <w:r w:rsidRPr="00B01411">
        <w:rPr>
          <w:color w:val="0070C0"/>
          <w:sz w:val="18"/>
          <w:szCs w:val="18"/>
        </w:rPr>
        <w:t>.</w:t>
      </w:r>
    </w:p>
  </w:footnote>
  <w:footnote w:id="2">
    <w:p w14:paraId="45DA0AF5" w14:textId="77777777" w:rsidR="00AE19BC" w:rsidRPr="00B01411" w:rsidRDefault="00AE19BC" w:rsidP="00AE19BC">
      <w:pPr>
        <w:pStyle w:val="FootnoteText"/>
        <w:rPr>
          <w:sz w:val="18"/>
          <w:szCs w:val="18"/>
          <w:lang w:val="et-EE"/>
        </w:rPr>
      </w:pPr>
      <w:r w:rsidRPr="00B01411">
        <w:rPr>
          <w:rStyle w:val="FootnoteReference"/>
          <w:sz w:val="18"/>
          <w:szCs w:val="18"/>
        </w:rPr>
        <w:footnoteRef/>
      </w:r>
      <w:r w:rsidRPr="00B01411">
        <w:rPr>
          <w:sz w:val="18"/>
          <w:szCs w:val="18"/>
          <w:lang w:val="et-EE"/>
        </w:rPr>
        <w:t xml:space="preserve"> </w:t>
      </w:r>
      <w:bookmarkStart w:id="26" w:name="_Hlk120714446"/>
      <w:r w:rsidRPr="00B01411">
        <w:rPr>
          <w:rFonts w:eastAsiaTheme="majorEastAsia"/>
        </w:rPr>
        <w:fldChar w:fldCharType="begin"/>
      </w:r>
      <w:r w:rsidRPr="00B01411">
        <w:rPr>
          <w:color w:val="0070C0"/>
          <w:sz w:val="18"/>
          <w:szCs w:val="18"/>
          <w:lang w:val="et-EE"/>
        </w:rPr>
        <w:instrText xml:space="preserve"> HYPERLINK "https://valitsus.ee/strateegia-eesti-2035-arengukavad-ja-planeering/strateegia" </w:instrText>
      </w:r>
      <w:r w:rsidRPr="00B01411">
        <w:rPr>
          <w:rFonts w:eastAsiaTheme="majorEastAsia"/>
        </w:rPr>
      </w:r>
      <w:r w:rsidRPr="00B01411">
        <w:rPr>
          <w:rFonts w:eastAsiaTheme="majorEastAsia"/>
        </w:rPr>
        <w:fldChar w:fldCharType="separate"/>
      </w:r>
      <w:r w:rsidRPr="00B01411">
        <w:rPr>
          <w:rStyle w:val="Hyperlink"/>
          <w:rFonts w:eastAsiaTheme="majorEastAsia"/>
          <w:color w:val="0070C0"/>
          <w:sz w:val="18"/>
          <w:szCs w:val="18"/>
          <w:lang w:val="et-EE"/>
        </w:rPr>
        <w:t>„Eesti 2035“</w:t>
      </w:r>
      <w:r w:rsidRPr="00B01411">
        <w:rPr>
          <w:rStyle w:val="Hyperlink"/>
          <w:rFonts w:eastAsiaTheme="majorEastAsia"/>
          <w:color w:val="0070C0"/>
          <w:sz w:val="18"/>
          <w:szCs w:val="18"/>
        </w:rPr>
        <w:fldChar w:fldCharType="end"/>
      </w:r>
      <w:bookmarkEnd w:id="26"/>
      <w:r w:rsidRPr="00B01411">
        <w:rPr>
          <w:rStyle w:val="Hyperlink"/>
          <w:rFonts w:eastAsiaTheme="majorEastAsia"/>
          <w:color w:val="0070C0"/>
          <w:sz w:val="18"/>
          <w:szCs w:val="18"/>
          <w:lang w:val="et-EE"/>
        </w:rPr>
        <w:t xml:space="preserve"> </w:t>
      </w:r>
    </w:p>
  </w:footnote>
  <w:footnote w:id="3">
    <w:p w14:paraId="58E32EA5" w14:textId="77777777" w:rsidR="00AE19BC" w:rsidRPr="006B334C" w:rsidRDefault="00AE19BC" w:rsidP="00AE19BC">
      <w:pPr>
        <w:pStyle w:val="FootnoteText"/>
        <w:rPr>
          <w:lang w:val="et-EE"/>
        </w:rPr>
      </w:pPr>
      <w:r w:rsidRPr="00B01411">
        <w:rPr>
          <w:rStyle w:val="FootnoteReference"/>
          <w:sz w:val="18"/>
          <w:szCs w:val="18"/>
        </w:rPr>
        <w:footnoteRef/>
      </w:r>
      <w:r w:rsidRPr="00B01411">
        <w:rPr>
          <w:sz w:val="18"/>
          <w:szCs w:val="18"/>
          <w:lang w:val="et-EE"/>
        </w:rPr>
        <w:t xml:space="preserve"> </w:t>
      </w:r>
      <w:hyperlink r:id="rId2" w:history="1">
        <w:r w:rsidRPr="00B01411">
          <w:rPr>
            <w:rStyle w:val="Hyperlink"/>
            <w:rFonts w:eastAsiaTheme="majorEastAsia"/>
            <w:color w:val="0070C0"/>
            <w:sz w:val="18"/>
            <w:szCs w:val="18"/>
            <w:lang w:val="et-EE"/>
          </w:rPr>
          <w:t>„Siseturvalisuse arengukava 2020–2030“</w:t>
        </w:r>
      </w:hyperlink>
    </w:p>
  </w:footnote>
  <w:footnote w:id="4">
    <w:p w14:paraId="1E816163" w14:textId="77777777" w:rsidR="00AE19BC" w:rsidRPr="00AD2D0A" w:rsidRDefault="00AE19BC" w:rsidP="00AE19BC">
      <w:pPr>
        <w:pStyle w:val="FootnoteText"/>
        <w:jc w:val="both"/>
        <w:rPr>
          <w:lang w:val="et-EE"/>
        </w:rPr>
      </w:pPr>
      <w:r w:rsidRPr="002465CF">
        <w:rPr>
          <w:rStyle w:val="FootnoteReference"/>
          <w:sz w:val="18"/>
          <w:szCs w:val="18"/>
        </w:rPr>
        <w:footnoteRef/>
      </w:r>
      <w:r w:rsidRPr="006A456E">
        <w:rPr>
          <w:sz w:val="18"/>
          <w:szCs w:val="18"/>
          <w:lang w:val="et-EE"/>
        </w:rPr>
        <w:t xml:space="preserve"> </w:t>
      </w:r>
      <w:r w:rsidRPr="002465CF">
        <w:rPr>
          <w:sz w:val="18"/>
          <w:szCs w:val="18"/>
          <w:lang w:val="et-EE"/>
        </w:rPr>
        <w:t xml:space="preserve">Euroopa Parlamendi ja nõukogu 14. juuni 2021. aasta määrus (EL) 2021/1060, millega kehtestatakse </w:t>
      </w:r>
      <w:proofErr w:type="spellStart"/>
      <w:r w:rsidRPr="002465CF">
        <w:rPr>
          <w:sz w:val="18"/>
          <w:szCs w:val="18"/>
          <w:lang w:val="et-EE"/>
        </w:rPr>
        <w:t>ühissätted</w:t>
      </w:r>
      <w:proofErr w:type="spellEnd"/>
      <w:r w:rsidRPr="002465CF">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6A456E">
          <w:rPr>
            <w:rStyle w:val="Hyperlink"/>
            <w:rFonts w:eastAsiaTheme="majorEastAsia"/>
            <w:color w:val="0070C0"/>
            <w:sz w:val="18"/>
            <w:szCs w:val="18"/>
            <w:lang w:val="et-EE"/>
          </w:rPr>
          <w:t>ELT L 231, 30.6.2021, lk 159–706</w:t>
        </w:r>
      </w:hyperlink>
      <w:r w:rsidRPr="006A456E">
        <w:rPr>
          <w:rStyle w:val="Hyperlink"/>
          <w:rFonts w:eastAsiaTheme="majorEastAsia"/>
          <w:sz w:val="18"/>
          <w:szCs w:val="18"/>
          <w:lang w:val="et-EE"/>
        </w:rPr>
        <w:t>.</w:t>
      </w:r>
    </w:p>
  </w:footnote>
  <w:footnote w:id="5">
    <w:p w14:paraId="6481C697" w14:textId="77777777" w:rsidR="00AE19BC" w:rsidRPr="002465CF" w:rsidRDefault="00AE19BC" w:rsidP="00AE19BC">
      <w:pPr>
        <w:pStyle w:val="FootnoteText"/>
        <w:rPr>
          <w:sz w:val="18"/>
          <w:szCs w:val="18"/>
          <w:lang w:val="et-EE"/>
        </w:rPr>
      </w:pPr>
      <w:r w:rsidRPr="002465CF">
        <w:rPr>
          <w:rStyle w:val="FootnoteReference"/>
          <w:sz w:val="18"/>
          <w:szCs w:val="18"/>
        </w:rPr>
        <w:footnoteRef/>
      </w:r>
      <w:r w:rsidRPr="002465CF">
        <w:rPr>
          <w:sz w:val="18"/>
          <w:szCs w:val="18"/>
        </w:rPr>
        <w:t xml:space="preserve"> </w:t>
      </w:r>
      <w:proofErr w:type="spellStart"/>
      <w:r w:rsidRPr="002465CF">
        <w:rPr>
          <w:sz w:val="18"/>
          <w:szCs w:val="18"/>
        </w:rPr>
        <w:t>Euroopa</w:t>
      </w:r>
      <w:proofErr w:type="spellEnd"/>
      <w:r w:rsidRPr="002465CF">
        <w:rPr>
          <w:sz w:val="18"/>
          <w:szCs w:val="18"/>
        </w:rPr>
        <w:t xml:space="preserve"> </w:t>
      </w:r>
      <w:proofErr w:type="spellStart"/>
      <w:r w:rsidRPr="002465CF">
        <w:rPr>
          <w:sz w:val="18"/>
          <w:szCs w:val="18"/>
        </w:rPr>
        <w:t>Parlamendi</w:t>
      </w:r>
      <w:proofErr w:type="spellEnd"/>
      <w:r w:rsidRPr="002465CF">
        <w:rPr>
          <w:sz w:val="18"/>
          <w:szCs w:val="18"/>
        </w:rPr>
        <w:t xml:space="preserve"> ja </w:t>
      </w:r>
      <w:proofErr w:type="spellStart"/>
      <w:r w:rsidRPr="002465CF">
        <w:rPr>
          <w:sz w:val="18"/>
          <w:szCs w:val="18"/>
        </w:rPr>
        <w:t>nõukogu</w:t>
      </w:r>
      <w:proofErr w:type="spellEnd"/>
      <w:r w:rsidRPr="002465CF">
        <w:rPr>
          <w:sz w:val="18"/>
          <w:szCs w:val="18"/>
        </w:rPr>
        <w:t xml:space="preserve"> </w:t>
      </w:r>
      <w:proofErr w:type="spellStart"/>
      <w:r w:rsidRPr="002465CF">
        <w:rPr>
          <w:sz w:val="18"/>
          <w:szCs w:val="18"/>
        </w:rPr>
        <w:t>määrus</w:t>
      </w:r>
      <w:proofErr w:type="spellEnd"/>
      <w:r w:rsidRPr="002465CF">
        <w:rPr>
          <w:sz w:val="18"/>
          <w:szCs w:val="18"/>
        </w:rPr>
        <w:t xml:space="preserve"> (EL) 2020/852, 18. </w:t>
      </w:r>
      <w:proofErr w:type="spellStart"/>
      <w:r w:rsidRPr="002465CF">
        <w:rPr>
          <w:sz w:val="18"/>
          <w:szCs w:val="18"/>
        </w:rPr>
        <w:t>juuni</w:t>
      </w:r>
      <w:proofErr w:type="spellEnd"/>
      <w:r w:rsidRPr="002465CF">
        <w:rPr>
          <w:sz w:val="18"/>
          <w:szCs w:val="18"/>
        </w:rPr>
        <w:t xml:space="preserve"> 2020, </w:t>
      </w:r>
      <w:proofErr w:type="spellStart"/>
      <w:r w:rsidRPr="002465CF">
        <w:rPr>
          <w:sz w:val="18"/>
          <w:szCs w:val="18"/>
        </w:rPr>
        <w:t>millega</w:t>
      </w:r>
      <w:proofErr w:type="spellEnd"/>
      <w:r w:rsidRPr="002465CF">
        <w:rPr>
          <w:sz w:val="18"/>
          <w:szCs w:val="18"/>
        </w:rPr>
        <w:t xml:space="preserve"> </w:t>
      </w:r>
      <w:proofErr w:type="spellStart"/>
      <w:r w:rsidRPr="002465CF">
        <w:rPr>
          <w:sz w:val="18"/>
          <w:szCs w:val="18"/>
        </w:rPr>
        <w:t>kehtestatakse</w:t>
      </w:r>
      <w:proofErr w:type="spellEnd"/>
      <w:r w:rsidRPr="002465CF">
        <w:rPr>
          <w:sz w:val="18"/>
          <w:szCs w:val="18"/>
        </w:rPr>
        <w:t xml:space="preserve"> </w:t>
      </w:r>
      <w:proofErr w:type="spellStart"/>
      <w:r w:rsidRPr="002465CF">
        <w:rPr>
          <w:sz w:val="18"/>
          <w:szCs w:val="18"/>
        </w:rPr>
        <w:t>kestlike</w:t>
      </w:r>
      <w:proofErr w:type="spellEnd"/>
      <w:r w:rsidRPr="002465CF">
        <w:rPr>
          <w:sz w:val="18"/>
          <w:szCs w:val="18"/>
        </w:rPr>
        <w:t xml:space="preserve"> </w:t>
      </w:r>
      <w:proofErr w:type="spellStart"/>
      <w:r w:rsidRPr="002465CF">
        <w:rPr>
          <w:sz w:val="18"/>
          <w:szCs w:val="18"/>
        </w:rPr>
        <w:t>investeeringute</w:t>
      </w:r>
      <w:proofErr w:type="spellEnd"/>
      <w:r w:rsidRPr="002465CF">
        <w:rPr>
          <w:sz w:val="18"/>
          <w:szCs w:val="18"/>
        </w:rPr>
        <w:t xml:space="preserve"> </w:t>
      </w:r>
      <w:proofErr w:type="spellStart"/>
      <w:r w:rsidRPr="002465CF">
        <w:rPr>
          <w:sz w:val="18"/>
          <w:szCs w:val="18"/>
        </w:rPr>
        <w:t>hõlbustamise</w:t>
      </w:r>
      <w:proofErr w:type="spellEnd"/>
      <w:r w:rsidRPr="002465CF">
        <w:rPr>
          <w:sz w:val="18"/>
          <w:szCs w:val="18"/>
        </w:rPr>
        <w:t xml:space="preserve"> </w:t>
      </w:r>
      <w:proofErr w:type="spellStart"/>
      <w:r w:rsidRPr="002465CF">
        <w:rPr>
          <w:sz w:val="18"/>
          <w:szCs w:val="18"/>
        </w:rPr>
        <w:t>raamistik</w:t>
      </w:r>
      <w:proofErr w:type="spellEnd"/>
      <w:r w:rsidRPr="002465CF">
        <w:rPr>
          <w:sz w:val="18"/>
          <w:szCs w:val="18"/>
        </w:rPr>
        <w:t xml:space="preserve"> ja </w:t>
      </w:r>
      <w:proofErr w:type="spellStart"/>
      <w:r w:rsidRPr="002465CF">
        <w:rPr>
          <w:sz w:val="18"/>
          <w:szCs w:val="18"/>
        </w:rPr>
        <w:t>muudetakse</w:t>
      </w:r>
      <w:proofErr w:type="spellEnd"/>
      <w:r w:rsidRPr="002465CF">
        <w:rPr>
          <w:sz w:val="18"/>
          <w:szCs w:val="18"/>
        </w:rPr>
        <w:t xml:space="preserve"> </w:t>
      </w:r>
      <w:proofErr w:type="spellStart"/>
      <w:r w:rsidRPr="002465CF">
        <w:rPr>
          <w:sz w:val="18"/>
          <w:szCs w:val="18"/>
        </w:rPr>
        <w:t>määrust</w:t>
      </w:r>
      <w:proofErr w:type="spellEnd"/>
      <w:r w:rsidRPr="002465CF">
        <w:rPr>
          <w:sz w:val="18"/>
          <w:szCs w:val="18"/>
        </w:rPr>
        <w:t xml:space="preserve"> (EL) 2019/2088 – </w:t>
      </w:r>
      <w:hyperlink r:id="rId4" w:history="1">
        <w:r w:rsidRPr="002465CF">
          <w:rPr>
            <w:rStyle w:val="Hyperlink"/>
            <w:rFonts w:eastAsiaTheme="majorEastAsia"/>
            <w:sz w:val="18"/>
            <w:szCs w:val="18"/>
          </w:rPr>
          <w:t xml:space="preserve">ELT L 198, 22.6.2020, </w:t>
        </w:r>
        <w:proofErr w:type="spellStart"/>
        <w:r w:rsidRPr="002465CF">
          <w:rPr>
            <w:rStyle w:val="Hyperlink"/>
            <w:rFonts w:eastAsiaTheme="majorEastAsia"/>
            <w:sz w:val="18"/>
            <w:szCs w:val="18"/>
          </w:rPr>
          <w:t>lk</w:t>
        </w:r>
        <w:proofErr w:type="spellEnd"/>
        <w:r w:rsidRPr="002465CF">
          <w:rPr>
            <w:rStyle w:val="Hyperlink"/>
            <w:rFonts w:eastAsiaTheme="majorEastAsia"/>
            <w:sz w:val="18"/>
            <w:szCs w:val="18"/>
          </w:rPr>
          <w:t xml:space="preserve"> 13—43</w:t>
        </w:r>
      </w:hyperlink>
      <w:r w:rsidRPr="002465CF">
        <w:rPr>
          <w:sz w:val="18"/>
          <w:szCs w:val="18"/>
        </w:rPr>
        <w:t>.</w:t>
      </w:r>
    </w:p>
  </w:footnote>
  <w:footnote w:id="6">
    <w:p w14:paraId="5C3ABCEB" w14:textId="7EEA55E5" w:rsidR="00C32BD1" w:rsidRPr="00C32BD1" w:rsidRDefault="00C32BD1">
      <w:pPr>
        <w:pStyle w:val="FootnoteText"/>
        <w:rPr>
          <w:lang w:val="et-EE"/>
        </w:rPr>
      </w:pPr>
      <w:ins w:id="40" w:author="Aivi Kuivonen" w:date="2024-03-16T17:49:00Z">
        <w:r>
          <w:rPr>
            <w:rStyle w:val="FootnoteReference"/>
          </w:rPr>
          <w:footnoteRef/>
        </w:r>
        <w:r>
          <w:t xml:space="preserve"> </w:t>
        </w:r>
      </w:ins>
      <w:ins w:id="41" w:author="Aivi Kuivonen" w:date="2024-03-16T17:50:00Z">
        <w:r w:rsidRPr="00C32BD1">
          <w:t>(</w:t>
        </w:r>
        <w:proofErr w:type="spellStart"/>
        <w:r w:rsidRPr="00C32BD1">
          <w:t>Riiki</w:t>
        </w:r>
        <w:proofErr w:type="spellEnd"/>
        <w:r w:rsidRPr="00C32BD1">
          <w:t xml:space="preserve"> </w:t>
        </w:r>
        <w:proofErr w:type="spellStart"/>
        <w:r w:rsidRPr="00C32BD1">
          <w:t>sisenemise</w:t>
        </w:r>
        <w:proofErr w:type="spellEnd"/>
        <w:r w:rsidRPr="00C32BD1">
          <w:t xml:space="preserve"> ja </w:t>
        </w:r>
        <w:proofErr w:type="spellStart"/>
        <w:r w:rsidRPr="00C32BD1">
          <w:t>riigist</w:t>
        </w:r>
        <w:proofErr w:type="spellEnd"/>
        <w:r w:rsidRPr="00C32BD1">
          <w:t xml:space="preserve"> </w:t>
        </w:r>
        <w:proofErr w:type="spellStart"/>
        <w:r w:rsidRPr="00C32BD1">
          <w:t>lahkumise</w:t>
        </w:r>
        <w:proofErr w:type="spellEnd"/>
        <w:r w:rsidRPr="00C32BD1">
          <w:t xml:space="preserve"> </w:t>
        </w:r>
        <w:proofErr w:type="spellStart"/>
        <w:r w:rsidRPr="00C32BD1">
          <w:t>süsteem</w:t>
        </w:r>
        <w:proofErr w:type="spellEnd"/>
        <w:r w:rsidRPr="00C32BD1">
          <w:t xml:space="preserve">, </w:t>
        </w:r>
        <w:proofErr w:type="spellStart"/>
        <w:r w:rsidRPr="00C32BD1">
          <w:t>ingl</w:t>
        </w:r>
        <w:proofErr w:type="spellEnd"/>
        <w:r w:rsidRPr="00C32BD1">
          <w:t xml:space="preserve">. k </w:t>
        </w:r>
        <w:r w:rsidRPr="00C32BD1">
          <w:rPr>
            <w:i/>
            <w:iCs/>
          </w:rPr>
          <w:t>Entry-Exit System</w:t>
        </w:r>
        <w:r w:rsidRPr="00C32BD1">
          <w:t xml:space="preserve">) </w:t>
        </w:r>
      </w:ins>
    </w:p>
  </w:footnote>
  <w:footnote w:id="7">
    <w:p w14:paraId="61AC6E76" w14:textId="77777777" w:rsidR="00AE19BC" w:rsidRPr="00B01411" w:rsidRDefault="00AE19BC" w:rsidP="00AE19BC">
      <w:pPr>
        <w:pStyle w:val="FootnoteText"/>
        <w:rPr>
          <w:sz w:val="18"/>
          <w:szCs w:val="18"/>
          <w:lang w:val="et-EE"/>
        </w:rPr>
      </w:pPr>
      <w:r w:rsidRPr="00B01411">
        <w:rPr>
          <w:rStyle w:val="FootnoteReference"/>
          <w:sz w:val="18"/>
          <w:szCs w:val="18"/>
        </w:rPr>
        <w:footnoteRef/>
      </w:r>
      <w:r w:rsidRPr="00B01411">
        <w:rPr>
          <w:sz w:val="18"/>
          <w:szCs w:val="18"/>
        </w:rPr>
        <w:t xml:space="preserve"> </w:t>
      </w:r>
      <w:r w:rsidRPr="00B01411">
        <w:rPr>
          <w:sz w:val="18"/>
          <w:szCs w:val="18"/>
          <w:lang w:val="et-EE"/>
        </w:rPr>
        <w:t>Näitajad kõik kokku moodustavadki tulemused.</w:t>
      </w:r>
    </w:p>
  </w:footnote>
  <w:footnote w:id="8">
    <w:p w14:paraId="2F169C61" w14:textId="77777777" w:rsidR="00AE19BC" w:rsidRPr="00B01411" w:rsidRDefault="00AE19BC" w:rsidP="00AE19BC">
      <w:pPr>
        <w:pStyle w:val="FootnoteText"/>
        <w:rPr>
          <w:sz w:val="18"/>
          <w:szCs w:val="18"/>
          <w:lang w:val="et-EE"/>
        </w:rPr>
      </w:pPr>
      <w:r>
        <w:rPr>
          <w:rStyle w:val="FootnoteReference"/>
        </w:rPr>
        <w:footnoteRef/>
      </w:r>
      <w:r>
        <w:t xml:space="preserve"> </w:t>
      </w:r>
      <w:hyperlink r:id="rId5" w:history="1">
        <w:proofErr w:type="spellStart"/>
        <w:r w:rsidRPr="00B01411">
          <w:rPr>
            <w:rStyle w:val="Hyperlink"/>
            <w:rFonts w:eastAsiaTheme="majorEastAsia"/>
            <w:color w:val="0070C0"/>
            <w:sz w:val="18"/>
            <w:szCs w:val="18"/>
          </w:rPr>
          <w:t>Ühendmäärus</w:t>
        </w:r>
        <w:proofErr w:type="spellEnd"/>
      </w:hyperlink>
      <w:r w:rsidRPr="00B01411">
        <w:rPr>
          <w:sz w:val="18"/>
          <w:szCs w:val="18"/>
        </w:rPr>
        <w:t xml:space="preserve"> </w:t>
      </w:r>
    </w:p>
  </w:footnote>
  <w:footnote w:id="9">
    <w:p w14:paraId="117A0437" w14:textId="77777777" w:rsidR="00AE19BC" w:rsidRPr="00B01411" w:rsidRDefault="00AE19BC" w:rsidP="00AE19BC">
      <w:pPr>
        <w:pStyle w:val="FootnoteText"/>
        <w:rPr>
          <w:sz w:val="18"/>
          <w:szCs w:val="18"/>
        </w:rPr>
      </w:pPr>
      <w:r w:rsidRPr="00B01411">
        <w:rPr>
          <w:rStyle w:val="FootnoteReference"/>
          <w:sz w:val="18"/>
          <w:szCs w:val="18"/>
        </w:rPr>
        <w:footnoteRef/>
      </w:r>
      <w:r w:rsidRPr="00B01411">
        <w:rPr>
          <w:sz w:val="18"/>
          <w:szCs w:val="18"/>
        </w:rP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Parlamendi</w:t>
      </w:r>
      <w:proofErr w:type="spellEnd"/>
      <w:r w:rsidRPr="00B01411">
        <w:rPr>
          <w:sz w:val="18"/>
          <w:szCs w:val="18"/>
        </w:rPr>
        <w:t xml:space="preserve"> ja </w:t>
      </w:r>
      <w:proofErr w:type="spellStart"/>
      <w:r w:rsidRPr="00B01411">
        <w:rPr>
          <w:sz w:val="18"/>
          <w:szCs w:val="18"/>
        </w:rPr>
        <w:t>nõukogu</w:t>
      </w:r>
      <w:proofErr w:type="spellEnd"/>
      <w:r w:rsidRPr="00B01411">
        <w:rPr>
          <w:sz w:val="18"/>
          <w:szCs w:val="18"/>
        </w:rPr>
        <w:t xml:space="preserve"> </w:t>
      </w:r>
      <w:proofErr w:type="spellStart"/>
      <w:r w:rsidRPr="00B01411">
        <w:rPr>
          <w:sz w:val="18"/>
          <w:szCs w:val="18"/>
        </w:rPr>
        <w:t>määrus</w:t>
      </w:r>
      <w:proofErr w:type="spellEnd"/>
      <w:r w:rsidRPr="00B01411">
        <w:rPr>
          <w:sz w:val="18"/>
          <w:szCs w:val="18"/>
        </w:rPr>
        <w:t xml:space="preserve"> (EL) 2019/1896, 13. </w:t>
      </w:r>
      <w:proofErr w:type="spellStart"/>
      <w:r w:rsidRPr="00B01411">
        <w:rPr>
          <w:sz w:val="18"/>
          <w:szCs w:val="18"/>
        </w:rPr>
        <w:t>november</w:t>
      </w:r>
      <w:proofErr w:type="spellEnd"/>
      <w:r w:rsidRPr="00B01411">
        <w:rPr>
          <w:sz w:val="18"/>
          <w:szCs w:val="18"/>
        </w:rPr>
        <w:t xml:space="preserve"> 2019, mis </w:t>
      </w:r>
      <w:proofErr w:type="spellStart"/>
      <w:r w:rsidRPr="00B01411">
        <w:rPr>
          <w:sz w:val="18"/>
          <w:szCs w:val="18"/>
        </w:rPr>
        <w:t>käsitleb</w:t>
      </w:r>
      <w:proofErr w:type="spellEnd"/>
      <w:r w:rsidRPr="00B01411">
        <w:rPr>
          <w:sz w:val="18"/>
          <w:szCs w:val="18"/>
        </w:rP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piiri</w:t>
      </w:r>
      <w:proofErr w:type="spellEnd"/>
      <w:r w:rsidRPr="00B01411">
        <w:rPr>
          <w:sz w:val="18"/>
          <w:szCs w:val="18"/>
        </w:rPr>
        <w:t xml:space="preserve">- ja </w:t>
      </w:r>
      <w:proofErr w:type="spellStart"/>
      <w:r w:rsidRPr="00B01411">
        <w:rPr>
          <w:sz w:val="18"/>
          <w:szCs w:val="18"/>
        </w:rPr>
        <w:t>rannikuvalvet</w:t>
      </w:r>
      <w:proofErr w:type="spellEnd"/>
      <w:r w:rsidRPr="00B01411">
        <w:rPr>
          <w:sz w:val="18"/>
          <w:szCs w:val="18"/>
        </w:rPr>
        <w:t xml:space="preserve"> </w:t>
      </w:r>
      <w:proofErr w:type="spellStart"/>
      <w:r w:rsidRPr="00B01411">
        <w:rPr>
          <w:sz w:val="18"/>
          <w:szCs w:val="18"/>
        </w:rPr>
        <w:t>ning</w:t>
      </w:r>
      <w:proofErr w:type="spellEnd"/>
      <w:r w:rsidRPr="00B01411">
        <w:rPr>
          <w:sz w:val="18"/>
          <w:szCs w:val="18"/>
        </w:rPr>
        <w:t xml:space="preserve"> </w:t>
      </w:r>
      <w:proofErr w:type="spellStart"/>
      <w:r w:rsidRPr="00B01411">
        <w:rPr>
          <w:sz w:val="18"/>
          <w:szCs w:val="18"/>
        </w:rPr>
        <w:t>millega</w:t>
      </w:r>
      <w:proofErr w:type="spellEnd"/>
      <w:r w:rsidRPr="00B01411">
        <w:rPr>
          <w:sz w:val="18"/>
          <w:szCs w:val="18"/>
        </w:rPr>
        <w:t xml:space="preserve"> </w:t>
      </w:r>
      <w:proofErr w:type="spellStart"/>
      <w:r w:rsidRPr="00B01411">
        <w:rPr>
          <w:sz w:val="18"/>
          <w:szCs w:val="18"/>
        </w:rPr>
        <w:t>tunnistatakse</w:t>
      </w:r>
      <w:proofErr w:type="spellEnd"/>
      <w:r w:rsidRPr="00B01411">
        <w:rPr>
          <w:sz w:val="18"/>
          <w:szCs w:val="18"/>
        </w:rPr>
        <w:t xml:space="preserve"> </w:t>
      </w:r>
      <w:proofErr w:type="spellStart"/>
      <w:r w:rsidRPr="00B01411">
        <w:rPr>
          <w:sz w:val="18"/>
          <w:szCs w:val="18"/>
        </w:rPr>
        <w:t>kehtetuks</w:t>
      </w:r>
      <w:proofErr w:type="spellEnd"/>
      <w:r w:rsidRPr="00B01411">
        <w:rPr>
          <w:sz w:val="18"/>
          <w:szCs w:val="18"/>
        </w:rPr>
        <w:t xml:space="preserve"> </w:t>
      </w:r>
      <w:proofErr w:type="spellStart"/>
      <w:r w:rsidRPr="00B01411">
        <w:rPr>
          <w:sz w:val="18"/>
          <w:szCs w:val="18"/>
        </w:rPr>
        <w:t>määrused</w:t>
      </w:r>
      <w:proofErr w:type="spellEnd"/>
      <w:r w:rsidRPr="00B01411">
        <w:rPr>
          <w:sz w:val="18"/>
          <w:szCs w:val="18"/>
        </w:rPr>
        <w:t xml:space="preserve"> (EL) nr 1052/2013 </w:t>
      </w:r>
      <w:proofErr w:type="spellStart"/>
      <w:r w:rsidRPr="00B01411">
        <w:rPr>
          <w:sz w:val="18"/>
          <w:szCs w:val="18"/>
        </w:rPr>
        <w:t>ning</w:t>
      </w:r>
      <w:proofErr w:type="spellEnd"/>
      <w:r w:rsidRPr="00B01411">
        <w:rPr>
          <w:sz w:val="18"/>
          <w:szCs w:val="18"/>
        </w:rPr>
        <w:t xml:space="preserve"> (EL) 2016/1624 – </w:t>
      </w:r>
    </w:p>
    <w:p w14:paraId="110076B1" w14:textId="77777777" w:rsidR="00AE19BC" w:rsidRPr="009A3D4E" w:rsidRDefault="006E4E5A" w:rsidP="00AE19BC">
      <w:pPr>
        <w:pStyle w:val="FootnoteText"/>
        <w:rPr>
          <w:lang w:val="et-EE"/>
        </w:rPr>
      </w:pPr>
      <w:hyperlink r:id="rId6" w:history="1">
        <w:r w:rsidR="00AE19BC" w:rsidRPr="00B01411">
          <w:rPr>
            <w:rStyle w:val="Hyperlink"/>
            <w:rFonts w:eastAsiaTheme="majorEastAsia"/>
            <w:color w:val="0070C0"/>
            <w:sz w:val="18"/>
            <w:szCs w:val="18"/>
          </w:rPr>
          <w:t xml:space="preserve">ELT L 295, 14.11.2019, </w:t>
        </w:r>
        <w:proofErr w:type="spellStart"/>
        <w:r w:rsidR="00AE19BC" w:rsidRPr="00B01411">
          <w:rPr>
            <w:rStyle w:val="Hyperlink"/>
            <w:rFonts w:eastAsiaTheme="majorEastAsia"/>
            <w:color w:val="0070C0"/>
            <w:sz w:val="18"/>
            <w:szCs w:val="18"/>
          </w:rPr>
          <w:t>lk</w:t>
        </w:r>
        <w:proofErr w:type="spellEnd"/>
        <w:r w:rsidR="00AE19BC" w:rsidRPr="00B01411">
          <w:rPr>
            <w:rStyle w:val="Hyperlink"/>
            <w:rFonts w:eastAsiaTheme="majorEastAsia"/>
            <w:color w:val="0070C0"/>
            <w:sz w:val="18"/>
            <w:szCs w:val="18"/>
          </w:rPr>
          <w:t xml:space="preserve"> 1—131</w:t>
        </w:r>
      </w:hyperlink>
      <w:r w:rsidR="00AE19BC" w:rsidRPr="00B01411">
        <w:rPr>
          <w:sz w:val="18"/>
          <w:szCs w:val="18"/>
        </w:rPr>
        <w:t>.</w:t>
      </w:r>
    </w:p>
  </w:footnote>
  <w:footnote w:id="10">
    <w:p w14:paraId="5AE1DC56" w14:textId="77777777" w:rsidR="00581FCC" w:rsidRPr="003745E9" w:rsidRDefault="00581FCC" w:rsidP="00581FCC">
      <w:pPr>
        <w:pStyle w:val="FootnoteText"/>
        <w:rPr>
          <w:lang w:val="et-EE"/>
        </w:rPr>
      </w:pPr>
      <w:r>
        <w:rPr>
          <w:rStyle w:val="FootnoteReference"/>
        </w:rPr>
        <w:footnoteRef/>
      </w:r>
      <w:r>
        <w:t xml:space="preserve"> </w:t>
      </w:r>
      <w:bookmarkStart w:id="168" w:name="_Hlk120808937"/>
      <w:r w:rsidRPr="003A3666">
        <w:rPr>
          <w:color w:val="0070C0"/>
          <w:sz w:val="18"/>
          <w:szCs w:val="18"/>
        </w:rPr>
        <w:fldChar w:fldCharType="begin"/>
      </w:r>
      <w:r w:rsidRPr="003A3666">
        <w:rPr>
          <w:color w:val="0070C0"/>
          <w:sz w:val="18"/>
          <w:szCs w:val="18"/>
        </w:rPr>
        <w:instrText xml:space="preserve"> HYPERLINK "https://www.riigiteataja.ee/akt/111032022001" \l "para4lg2" </w:instrText>
      </w:r>
      <w:r w:rsidRPr="003A3666">
        <w:rPr>
          <w:color w:val="0070C0"/>
          <w:sz w:val="18"/>
          <w:szCs w:val="18"/>
        </w:rPr>
      </w:r>
      <w:r w:rsidRPr="003A3666">
        <w:rPr>
          <w:color w:val="0070C0"/>
          <w:sz w:val="18"/>
          <w:szCs w:val="18"/>
        </w:rPr>
        <w:fldChar w:fldCharType="separate"/>
      </w:r>
      <w:r w:rsidRPr="003A3666">
        <w:rPr>
          <w:rStyle w:val="Hyperlink"/>
          <w:rFonts w:eastAsiaTheme="majorEastAsia"/>
          <w:color w:val="0070C0"/>
          <w:sz w:val="18"/>
          <w:szCs w:val="18"/>
        </w:rPr>
        <w:t>ÜSS2021_2027</w:t>
      </w:r>
      <w:r w:rsidRPr="003A3666">
        <w:rPr>
          <w:color w:val="0070C0"/>
          <w:sz w:val="18"/>
          <w:szCs w:val="18"/>
        </w:rPr>
        <w:fldChar w:fldCharType="end"/>
      </w:r>
      <w:bookmarkEnd w:id="168"/>
    </w:p>
  </w:footnote>
  <w:footnote w:id="11">
    <w:p w14:paraId="59D62D6E" w14:textId="77777777" w:rsidR="00AE19BC" w:rsidRPr="003A3666" w:rsidRDefault="00AE19BC" w:rsidP="00AE19BC">
      <w:pPr>
        <w:pStyle w:val="FootnoteText"/>
        <w:rPr>
          <w:rFonts w:asciiTheme="minorHAnsi" w:hAnsiTheme="minorHAnsi" w:cstheme="minorBidi"/>
          <w:sz w:val="18"/>
          <w:szCs w:val="18"/>
        </w:rPr>
      </w:pPr>
      <w:r w:rsidRPr="003A3666">
        <w:rPr>
          <w:rStyle w:val="FootnoteReference"/>
          <w:sz w:val="18"/>
          <w:szCs w:val="18"/>
        </w:rPr>
        <w:footnoteRef/>
      </w:r>
      <w:r w:rsidRPr="003A3666">
        <w:rPr>
          <w:sz w:val="18"/>
          <w:szCs w:val="18"/>
        </w:rPr>
        <w:t xml:space="preserve"> </w:t>
      </w:r>
      <w:proofErr w:type="spellStart"/>
      <w:r w:rsidRPr="003A3666">
        <w:rPr>
          <w:rStyle w:val="Hyperlink"/>
          <w:rFonts w:eastAsiaTheme="majorEastAsia"/>
          <w:color w:val="auto"/>
          <w:sz w:val="18"/>
          <w:szCs w:val="18"/>
        </w:rPr>
        <w:t>Euroopa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parlamendi</w:t>
      </w:r>
      <w:proofErr w:type="spellEnd"/>
      <w:r w:rsidRPr="003A3666">
        <w:rPr>
          <w:rStyle w:val="Hyperlink"/>
          <w:rFonts w:eastAsiaTheme="majorEastAsia"/>
          <w:color w:val="auto"/>
          <w:sz w:val="18"/>
          <w:szCs w:val="18"/>
        </w:rPr>
        <w:t xml:space="preserve"> ja </w:t>
      </w:r>
      <w:proofErr w:type="spellStart"/>
      <w:r w:rsidRPr="003A3666">
        <w:rPr>
          <w:rStyle w:val="Hyperlink"/>
          <w:rFonts w:eastAsiaTheme="majorEastAsia"/>
          <w:color w:val="auto"/>
          <w:sz w:val="18"/>
          <w:szCs w:val="18"/>
        </w:rPr>
        <w:t>nõukogu</w:t>
      </w:r>
      <w:proofErr w:type="spellEnd"/>
      <w:r w:rsidRPr="003A3666">
        <w:rPr>
          <w:rStyle w:val="Hyperlink"/>
          <w:rFonts w:eastAsiaTheme="majorEastAsia"/>
          <w:color w:val="auto"/>
          <w:sz w:val="18"/>
          <w:szCs w:val="18"/>
        </w:rPr>
        <w:t xml:space="preserve"> 27. </w:t>
      </w:r>
      <w:proofErr w:type="spellStart"/>
      <w:r w:rsidRPr="003A3666">
        <w:rPr>
          <w:rStyle w:val="Hyperlink"/>
          <w:rFonts w:eastAsiaTheme="majorEastAsia"/>
          <w:color w:val="auto"/>
          <w:sz w:val="18"/>
          <w:szCs w:val="18"/>
        </w:rPr>
        <w:t>aprilli</w:t>
      </w:r>
      <w:proofErr w:type="spellEnd"/>
      <w:r w:rsidRPr="003A3666">
        <w:rPr>
          <w:rStyle w:val="Hyperlink"/>
          <w:rFonts w:eastAsiaTheme="majorEastAsia"/>
          <w:color w:val="auto"/>
          <w:sz w:val="18"/>
          <w:szCs w:val="18"/>
        </w:rPr>
        <w:t xml:space="preserve"> 2016. a </w:t>
      </w:r>
      <w:proofErr w:type="spellStart"/>
      <w:r w:rsidRPr="003A3666">
        <w:rPr>
          <w:rStyle w:val="Hyperlink"/>
          <w:rFonts w:eastAsiaTheme="majorEastAsia"/>
          <w:color w:val="auto"/>
          <w:sz w:val="18"/>
          <w:szCs w:val="18"/>
        </w:rPr>
        <w:t>määrus</w:t>
      </w:r>
      <w:proofErr w:type="spellEnd"/>
      <w:r w:rsidRPr="003A3666">
        <w:rPr>
          <w:rStyle w:val="Hyperlink"/>
          <w:rFonts w:eastAsiaTheme="majorEastAsia"/>
          <w:color w:val="auto"/>
          <w:sz w:val="18"/>
          <w:szCs w:val="18"/>
        </w:rPr>
        <w:t xml:space="preserve"> (EL) 2016/679, </w:t>
      </w:r>
      <w:proofErr w:type="spellStart"/>
      <w:r w:rsidRPr="003A3666">
        <w:rPr>
          <w:rStyle w:val="Hyperlink"/>
          <w:rFonts w:eastAsiaTheme="majorEastAsia"/>
          <w:color w:val="auto"/>
          <w:sz w:val="18"/>
          <w:szCs w:val="18"/>
        </w:rPr>
        <w:t>füüsiliste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kaitse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kohta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töötlemisel</w:t>
      </w:r>
      <w:proofErr w:type="spellEnd"/>
      <w:r w:rsidRPr="003A3666">
        <w:rPr>
          <w:rStyle w:val="Hyperlink"/>
          <w:rFonts w:eastAsiaTheme="majorEastAsia"/>
          <w:color w:val="auto"/>
          <w:sz w:val="18"/>
          <w:szCs w:val="18"/>
        </w:rPr>
        <w:t xml:space="preserve"> ja </w:t>
      </w:r>
      <w:proofErr w:type="spellStart"/>
      <w:r w:rsidRPr="003A3666">
        <w:rPr>
          <w:rStyle w:val="Hyperlink"/>
          <w:rFonts w:eastAsiaTheme="majorEastAsia"/>
          <w:color w:val="auto"/>
          <w:sz w:val="18"/>
          <w:szCs w:val="18"/>
        </w:rPr>
        <w:t>selliste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vaba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liikumise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ning</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direktiivi</w:t>
      </w:r>
      <w:proofErr w:type="spellEnd"/>
      <w:r w:rsidRPr="003A3666">
        <w:rPr>
          <w:rStyle w:val="Hyperlink"/>
          <w:rFonts w:eastAsiaTheme="majorEastAsia"/>
          <w:color w:val="auto"/>
          <w:sz w:val="18"/>
          <w:szCs w:val="18"/>
        </w:rPr>
        <w:t xml:space="preserve"> 95/46/EÜ </w:t>
      </w:r>
      <w:proofErr w:type="spellStart"/>
      <w:r w:rsidRPr="003A3666">
        <w:rPr>
          <w:rStyle w:val="Hyperlink"/>
          <w:rFonts w:eastAsiaTheme="majorEastAsia"/>
          <w:color w:val="auto"/>
          <w:sz w:val="18"/>
          <w:szCs w:val="18"/>
        </w:rPr>
        <w:t>kehtetuks</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tunnistamise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kohta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kaitse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üldmäärus</w:t>
      </w:r>
      <w:proofErr w:type="spellEnd"/>
      <w:r w:rsidRPr="003A3666">
        <w:rPr>
          <w:rStyle w:val="Hyperlink"/>
          <w:rFonts w:eastAsiaTheme="majorEastAsia"/>
          <w:color w:val="auto"/>
          <w:sz w:val="18"/>
          <w:szCs w:val="18"/>
        </w:rPr>
        <w:t xml:space="preserve">) - </w:t>
      </w:r>
      <w:hyperlink r:id="rId7" w:history="1">
        <w:r w:rsidRPr="003A3666">
          <w:rPr>
            <w:rStyle w:val="Hyperlink"/>
            <w:rFonts w:eastAsiaTheme="majorEastAsia"/>
            <w:color w:val="auto"/>
            <w:sz w:val="18"/>
            <w:szCs w:val="18"/>
          </w:rPr>
          <w:t xml:space="preserve">ELT L 119 4.5.2016, </w:t>
        </w:r>
        <w:proofErr w:type="spellStart"/>
        <w:r w:rsidRPr="003A3666">
          <w:rPr>
            <w:rStyle w:val="Hyperlink"/>
            <w:rFonts w:eastAsiaTheme="majorEastAsia"/>
            <w:color w:val="auto"/>
            <w:sz w:val="18"/>
            <w:szCs w:val="18"/>
          </w:rPr>
          <w:t>lk</w:t>
        </w:r>
        <w:proofErr w:type="spellEnd"/>
        <w:r w:rsidRPr="003A3666">
          <w:rPr>
            <w:rStyle w:val="Hyperlink"/>
            <w:rFonts w:eastAsiaTheme="majorEastAsia"/>
            <w:color w:val="auto"/>
            <w:sz w:val="18"/>
            <w:szCs w:val="18"/>
          </w:rPr>
          <w:t xml:space="preserve"> 1</w:t>
        </w:r>
      </w:hyperlink>
      <w:r w:rsidRPr="003A3666">
        <w:rPr>
          <w:rStyle w:val="Hyperlink"/>
          <w:rFonts w:eastAsiaTheme="majorEastAsia"/>
          <w:color w:val="au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9A79"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913"/>
    <w:multiLevelType w:val="multilevel"/>
    <w:tmpl w:val="27F2CB3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71265B1"/>
    <w:multiLevelType w:val="multilevel"/>
    <w:tmpl w:val="03E6D6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2E537D"/>
    <w:multiLevelType w:val="multilevel"/>
    <w:tmpl w:val="602C13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6201C"/>
    <w:multiLevelType w:val="hybridMultilevel"/>
    <w:tmpl w:val="88FA5A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620032F"/>
    <w:multiLevelType w:val="multilevel"/>
    <w:tmpl w:val="A3F2EC92"/>
    <w:lvl w:ilvl="0">
      <w:start w:val="6"/>
      <w:numFmt w:val="decimal"/>
      <w:lvlText w:val="%1."/>
      <w:lvlJc w:val="left"/>
      <w:pPr>
        <w:ind w:left="540" w:hanging="540"/>
      </w:pPr>
      <w:rPr>
        <w:rFonts w:hint="default"/>
      </w:rPr>
    </w:lvl>
    <w:lvl w:ilvl="1">
      <w:start w:val="1"/>
      <w:numFmt w:val="decimal"/>
      <w:lvlText w:val="%1.%2."/>
      <w:lvlJc w:val="left"/>
      <w:pPr>
        <w:ind w:left="1968" w:hanging="54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6" w15:restartNumberingAfterBreak="0">
    <w:nsid w:val="19CE31BE"/>
    <w:multiLevelType w:val="multilevel"/>
    <w:tmpl w:val="0E0C2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F2A10"/>
    <w:multiLevelType w:val="hybridMultilevel"/>
    <w:tmpl w:val="3AEA99EC"/>
    <w:lvl w:ilvl="0" w:tplc="836C5E46">
      <w:start w:val="5"/>
      <w:numFmt w:val="decimal"/>
      <w:lvlText w:val="%1."/>
      <w:lvlJc w:val="left"/>
      <w:pPr>
        <w:ind w:left="1068" w:hanging="360"/>
      </w:pPr>
      <w:rPr>
        <w:rFonts w:hint="default"/>
        <w:b/>
        <w:i w:val="0"/>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8" w15:restartNumberingAfterBreak="0">
    <w:nsid w:val="2A1936BB"/>
    <w:multiLevelType w:val="hybridMultilevel"/>
    <w:tmpl w:val="A468A5C2"/>
    <w:lvl w:ilvl="0" w:tplc="04250001">
      <w:start w:val="1"/>
      <w:numFmt w:val="bullet"/>
      <w:lvlText w:val=""/>
      <w:lvlJc w:val="left"/>
      <w:pPr>
        <w:ind w:left="2652" w:hanging="360"/>
      </w:pPr>
      <w:rPr>
        <w:rFonts w:ascii="Symbol" w:hAnsi="Symbol" w:hint="default"/>
      </w:rPr>
    </w:lvl>
    <w:lvl w:ilvl="1" w:tplc="04250003" w:tentative="1">
      <w:start w:val="1"/>
      <w:numFmt w:val="bullet"/>
      <w:lvlText w:val="o"/>
      <w:lvlJc w:val="left"/>
      <w:pPr>
        <w:ind w:left="3372" w:hanging="360"/>
      </w:pPr>
      <w:rPr>
        <w:rFonts w:ascii="Courier New" w:hAnsi="Courier New" w:cs="Courier New" w:hint="default"/>
      </w:rPr>
    </w:lvl>
    <w:lvl w:ilvl="2" w:tplc="04250005" w:tentative="1">
      <w:start w:val="1"/>
      <w:numFmt w:val="bullet"/>
      <w:lvlText w:val=""/>
      <w:lvlJc w:val="left"/>
      <w:pPr>
        <w:ind w:left="4092" w:hanging="360"/>
      </w:pPr>
      <w:rPr>
        <w:rFonts w:ascii="Wingdings" w:hAnsi="Wingdings" w:hint="default"/>
      </w:rPr>
    </w:lvl>
    <w:lvl w:ilvl="3" w:tplc="04250001" w:tentative="1">
      <w:start w:val="1"/>
      <w:numFmt w:val="bullet"/>
      <w:lvlText w:val=""/>
      <w:lvlJc w:val="left"/>
      <w:pPr>
        <w:ind w:left="4812" w:hanging="360"/>
      </w:pPr>
      <w:rPr>
        <w:rFonts w:ascii="Symbol" w:hAnsi="Symbol" w:hint="default"/>
      </w:rPr>
    </w:lvl>
    <w:lvl w:ilvl="4" w:tplc="04250003" w:tentative="1">
      <w:start w:val="1"/>
      <w:numFmt w:val="bullet"/>
      <w:lvlText w:val="o"/>
      <w:lvlJc w:val="left"/>
      <w:pPr>
        <w:ind w:left="5532" w:hanging="360"/>
      </w:pPr>
      <w:rPr>
        <w:rFonts w:ascii="Courier New" w:hAnsi="Courier New" w:cs="Courier New" w:hint="default"/>
      </w:rPr>
    </w:lvl>
    <w:lvl w:ilvl="5" w:tplc="04250005" w:tentative="1">
      <w:start w:val="1"/>
      <w:numFmt w:val="bullet"/>
      <w:lvlText w:val=""/>
      <w:lvlJc w:val="left"/>
      <w:pPr>
        <w:ind w:left="6252" w:hanging="360"/>
      </w:pPr>
      <w:rPr>
        <w:rFonts w:ascii="Wingdings" w:hAnsi="Wingdings" w:hint="default"/>
      </w:rPr>
    </w:lvl>
    <w:lvl w:ilvl="6" w:tplc="04250001" w:tentative="1">
      <w:start w:val="1"/>
      <w:numFmt w:val="bullet"/>
      <w:lvlText w:val=""/>
      <w:lvlJc w:val="left"/>
      <w:pPr>
        <w:ind w:left="6972" w:hanging="360"/>
      </w:pPr>
      <w:rPr>
        <w:rFonts w:ascii="Symbol" w:hAnsi="Symbol" w:hint="default"/>
      </w:rPr>
    </w:lvl>
    <w:lvl w:ilvl="7" w:tplc="04250003" w:tentative="1">
      <w:start w:val="1"/>
      <w:numFmt w:val="bullet"/>
      <w:lvlText w:val="o"/>
      <w:lvlJc w:val="left"/>
      <w:pPr>
        <w:ind w:left="7692" w:hanging="360"/>
      </w:pPr>
      <w:rPr>
        <w:rFonts w:ascii="Courier New" w:hAnsi="Courier New" w:cs="Courier New" w:hint="default"/>
      </w:rPr>
    </w:lvl>
    <w:lvl w:ilvl="8" w:tplc="04250005" w:tentative="1">
      <w:start w:val="1"/>
      <w:numFmt w:val="bullet"/>
      <w:lvlText w:val=""/>
      <w:lvlJc w:val="left"/>
      <w:pPr>
        <w:ind w:left="8412" w:hanging="360"/>
      </w:pPr>
      <w:rPr>
        <w:rFonts w:ascii="Wingdings" w:hAnsi="Wingdings" w:hint="default"/>
      </w:rPr>
    </w:lvl>
  </w:abstractNum>
  <w:abstractNum w:abstractNumId="9" w15:restartNumberingAfterBreak="0">
    <w:nsid w:val="3A1871D0"/>
    <w:multiLevelType w:val="hybridMultilevel"/>
    <w:tmpl w:val="5BEAA290"/>
    <w:lvl w:ilvl="0" w:tplc="7946D8BA">
      <w:start w:val="1"/>
      <w:numFmt w:val="bullet"/>
      <w:lvlText w:val="–"/>
      <w:lvlJc w:val="left"/>
      <w:pPr>
        <w:ind w:left="644" w:hanging="360"/>
      </w:pPr>
      <w:rPr>
        <w:rFonts w:ascii="Times New Roman" w:eastAsiaTheme="minorHAnsi" w:hAnsi="Times New Roman" w:cs="Times New Roman"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10" w15:restartNumberingAfterBreak="0">
    <w:nsid w:val="3B514966"/>
    <w:multiLevelType w:val="hybridMultilevel"/>
    <w:tmpl w:val="26281F3C"/>
    <w:lvl w:ilvl="0" w:tplc="7946D8BA">
      <w:start w:val="1"/>
      <w:numFmt w:val="bullet"/>
      <w:lvlText w:val="–"/>
      <w:lvlJc w:val="left"/>
      <w:pPr>
        <w:ind w:left="1490" w:hanging="360"/>
      </w:pPr>
      <w:rPr>
        <w:rFonts w:ascii="Times New Roman" w:eastAsiaTheme="minorHAnsi" w:hAnsi="Times New Roman" w:cs="Times New Roman"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11" w15:restartNumberingAfterBreak="0">
    <w:nsid w:val="464A4E42"/>
    <w:multiLevelType w:val="multilevel"/>
    <w:tmpl w:val="098487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B958EB"/>
    <w:multiLevelType w:val="multilevel"/>
    <w:tmpl w:val="72661D3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5E4F4B"/>
    <w:multiLevelType w:val="multilevel"/>
    <w:tmpl w:val="7FEE2F0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5186592A"/>
    <w:multiLevelType w:val="multilevel"/>
    <w:tmpl w:val="D1262796"/>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0239B2"/>
    <w:multiLevelType w:val="multilevel"/>
    <w:tmpl w:val="650E214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CB6BAC"/>
    <w:multiLevelType w:val="multilevel"/>
    <w:tmpl w:val="273C9D22"/>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b w:val="0"/>
        <w:b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58C11C9F"/>
    <w:multiLevelType w:val="multilevel"/>
    <w:tmpl w:val="273C9D22"/>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b w:val="0"/>
        <w:b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0CA757F"/>
    <w:multiLevelType w:val="multilevel"/>
    <w:tmpl w:val="9888008E"/>
    <w:lvl w:ilvl="0">
      <w:start w:val="4"/>
      <w:numFmt w:val="decimal"/>
      <w:lvlText w:val="%1."/>
      <w:lvlJc w:val="left"/>
      <w:pPr>
        <w:ind w:left="540" w:hanging="540"/>
      </w:pPr>
      <w:rPr>
        <w:rFonts w:hint="default"/>
      </w:rPr>
    </w:lvl>
    <w:lvl w:ilvl="1">
      <w:start w:val="1"/>
      <w:numFmt w:val="decimal"/>
      <w:lvlText w:val="%1.%2."/>
      <w:lvlJc w:val="left"/>
      <w:pPr>
        <w:ind w:left="1968" w:hanging="54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20" w15:restartNumberingAfterBreak="0">
    <w:nsid w:val="61844E35"/>
    <w:multiLevelType w:val="multilevel"/>
    <w:tmpl w:val="0980BC0C"/>
    <w:lvl w:ilvl="0">
      <w:start w:val="13"/>
      <w:numFmt w:val="decimal"/>
      <w:lvlText w:val="%1"/>
      <w:lvlJc w:val="left"/>
      <w:pPr>
        <w:ind w:left="390" w:hanging="390"/>
      </w:pPr>
      <w:rPr>
        <w:rFonts w:asciiTheme="minorHAnsi" w:eastAsiaTheme="minorHAnsi" w:hAnsiTheme="minorHAnsi" w:cstheme="minorBidi" w:hint="default"/>
        <w:b w:val="0"/>
        <w:color w:val="auto"/>
        <w:sz w:val="22"/>
      </w:rPr>
    </w:lvl>
    <w:lvl w:ilvl="1">
      <w:start w:val="1"/>
      <w:numFmt w:val="decimal"/>
      <w:lvlText w:val="%1.%2"/>
      <w:lvlJc w:val="left"/>
      <w:pPr>
        <w:ind w:left="390" w:hanging="390"/>
      </w:pPr>
      <w:rPr>
        <w:rFonts w:asciiTheme="minorHAnsi" w:eastAsiaTheme="minorHAnsi" w:hAnsiTheme="minorHAnsi" w:cstheme="minorBidi" w:hint="default"/>
        <w:b w:val="0"/>
        <w:color w:val="auto"/>
        <w:sz w:val="22"/>
      </w:rPr>
    </w:lvl>
    <w:lvl w:ilvl="2">
      <w:start w:val="1"/>
      <w:numFmt w:val="decimal"/>
      <w:lvlText w:val="%1.%2.%3"/>
      <w:lvlJc w:val="left"/>
      <w:pPr>
        <w:ind w:left="720" w:hanging="720"/>
      </w:pPr>
      <w:rPr>
        <w:rFonts w:asciiTheme="minorHAnsi" w:eastAsiaTheme="minorHAnsi" w:hAnsiTheme="minorHAnsi" w:cstheme="minorBidi" w:hint="default"/>
        <w:b w:val="0"/>
        <w:color w:val="auto"/>
        <w:sz w:val="22"/>
      </w:rPr>
    </w:lvl>
    <w:lvl w:ilvl="3">
      <w:start w:val="1"/>
      <w:numFmt w:val="decimal"/>
      <w:lvlText w:val="%1.%2.%3.%4"/>
      <w:lvlJc w:val="left"/>
      <w:pPr>
        <w:ind w:left="720" w:hanging="720"/>
      </w:pPr>
      <w:rPr>
        <w:rFonts w:asciiTheme="minorHAnsi" w:eastAsiaTheme="minorHAnsi" w:hAnsiTheme="minorHAnsi" w:cstheme="minorBidi" w:hint="default"/>
        <w:b w:val="0"/>
        <w:color w:val="auto"/>
        <w:sz w:val="22"/>
      </w:rPr>
    </w:lvl>
    <w:lvl w:ilvl="4">
      <w:start w:val="1"/>
      <w:numFmt w:val="decimal"/>
      <w:lvlText w:val="%1.%2.%3.%4.%5"/>
      <w:lvlJc w:val="left"/>
      <w:pPr>
        <w:ind w:left="1080" w:hanging="1080"/>
      </w:pPr>
      <w:rPr>
        <w:rFonts w:asciiTheme="minorHAnsi" w:eastAsiaTheme="minorHAnsi" w:hAnsiTheme="minorHAnsi" w:cstheme="minorBidi" w:hint="default"/>
        <w:b w:val="0"/>
        <w:color w:val="auto"/>
        <w:sz w:val="22"/>
      </w:rPr>
    </w:lvl>
    <w:lvl w:ilvl="5">
      <w:start w:val="1"/>
      <w:numFmt w:val="decimal"/>
      <w:lvlText w:val="%1.%2.%3.%4.%5.%6"/>
      <w:lvlJc w:val="left"/>
      <w:pPr>
        <w:ind w:left="1080" w:hanging="1080"/>
      </w:pPr>
      <w:rPr>
        <w:rFonts w:asciiTheme="minorHAnsi" w:eastAsiaTheme="minorHAnsi" w:hAnsiTheme="minorHAnsi" w:cstheme="minorBidi" w:hint="default"/>
        <w:b w:val="0"/>
        <w:color w:val="auto"/>
        <w:sz w:val="22"/>
      </w:rPr>
    </w:lvl>
    <w:lvl w:ilvl="6">
      <w:start w:val="1"/>
      <w:numFmt w:val="decimal"/>
      <w:lvlText w:val="%1.%2.%3.%4.%5.%6.%7"/>
      <w:lvlJc w:val="left"/>
      <w:pPr>
        <w:ind w:left="1440" w:hanging="1440"/>
      </w:pPr>
      <w:rPr>
        <w:rFonts w:asciiTheme="minorHAnsi" w:eastAsiaTheme="minorHAnsi" w:hAnsiTheme="minorHAnsi" w:cstheme="minorBidi" w:hint="default"/>
        <w:b w:val="0"/>
        <w:color w:val="auto"/>
        <w:sz w:val="22"/>
      </w:rPr>
    </w:lvl>
    <w:lvl w:ilvl="7">
      <w:start w:val="1"/>
      <w:numFmt w:val="decimal"/>
      <w:lvlText w:val="%1.%2.%3.%4.%5.%6.%7.%8"/>
      <w:lvlJc w:val="left"/>
      <w:pPr>
        <w:ind w:left="1440" w:hanging="1440"/>
      </w:pPr>
      <w:rPr>
        <w:rFonts w:asciiTheme="minorHAnsi" w:eastAsiaTheme="minorHAnsi" w:hAnsiTheme="minorHAnsi" w:cstheme="minorBidi" w:hint="default"/>
        <w:b w:val="0"/>
        <w:color w:val="auto"/>
        <w:sz w:val="22"/>
      </w:rPr>
    </w:lvl>
    <w:lvl w:ilvl="8">
      <w:start w:val="1"/>
      <w:numFmt w:val="decimal"/>
      <w:lvlText w:val="%1.%2.%3.%4.%5.%6.%7.%8.%9"/>
      <w:lvlJc w:val="left"/>
      <w:pPr>
        <w:ind w:left="1800" w:hanging="1800"/>
      </w:pPr>
      <w:rPr>
        <w:rFonts w:asciiTheme="minorHAnsi" w:eastAsiaTheme="minorHAnsi" w:hAnsiTheme="minorHAnsi" w:cstheme="minorBidi" w:hint="default"/>
        <w:b w:val="0"/>
        <w:color w:val="auto"/>
        <w:sz w:val="22"/>
      </w:rPr>
    </w:lvl>
  </w:abstractNum>
  <w:abstractNum w:abstractNumId="21" w15:restartNumberingAfterBreak="0">
    <w:nsid w:val="61EB3FEC"/>
    <w:multiLevelType w:val="multilevel"/>
    <w:tmpl w:val="E03E6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3C5D52"/>
    <w:multiLevelType w:val="multilevel"/>
    <w:tmpl w:val="9558CF74"/>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4833F69"/>
    <w:multiLevelType w:val="hybridMultilevel"/>
    <w:tmpl w:val="E2E02886"/>
    <w:lvl w:ilvl="0" w:tplc="7946D8BA">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667A59"/>
    <w:multiLevelType w:val="multilevel"/>
    <w:tmpl w:val="DC428F5A"/>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716EE7"/>
    <w:multiLevelType w:val="multilevel"/>
    <w:tmpl w:val="B3DED08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4A71A1"/>
    <w:multiLevelType w:val="multilevel"/>
    <w:tmpl w:val="B02AB18E"/>
    <w:lvl w:ilvl="0">
      <w:start w:val="6"/>
      <w:numFmt w:val="decimal"/>
      <w:lvlText w:val="%1."/>
      <w:lvlJc w:val="left"/>
      <w:pPr>
        <w:ind w:left="1068" w:hanging="360"/>
      </w:pPr>
      <w:rPr>
        <w:rFonts w:hint="default"/>
        <w:b/>
        <w:i w:val="0"/>
      </w:rPr>
    </w:lvl>
    <w:lvl w:ilvl="1">
      <w:start w:val="1"/>
      <w:numFmt w:val="decimal"/>
      <w:isLgl/>
      <w:lvlText w:val="%1.%2."/>
      <w:lvlJc w:val="left"/>
      <w:pPr>
        <w:ind w:left="1788" w:hanging="360"/>
      </w:pPr>
      <w:rPr>
        <w:rFonts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588" w:hanging="72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388" w:hanging="1080"/>
      </w:pPr>
      <w:rPr>
        <w:rFonts w:hint="default"/>
      </w:rPr>
    </w:lvl>
    <w:lvl w:ilvl="6">
      <w:start w:val="1"/>
      <w:numFmt w:val="decimal"/>
      <w:isLgl/>
      <w:lvlText w:val="%1.%2.%3.%4.%5.%6.%7."/>
      <w:lvlJc w:val="left"/>
      <w:pPr>
        <w:ind w:left="6468" w:hanging="1440"/>
      </w:pPr>
      <w:rPr>
        <w:rFonts w:hint="default"/>
      </w:rPr>
    </w:lvl>
    <w:lvl w:ilvl="7">
      <w:start w:val="1"/>
      <w:numFmt w:val="decimal"/>
      <w:isLgl/>
      <w:lvlText w:val="%1.%2.%3.%4.%5.%6.%7.%8."/>
      <w:lvlJc w:val="left"/>
      <w:pPr>
        <w:ind w:left="7188" w:hanging="1440"/>
      </w:pPr>
      <w:rPr>
        <w:rFonts w:hint="default"/>
      </w:rPr>
    </w:lvl>
    <w:lvl w:ilvl="8">
      <w:start w:val="1"/>
      <w:numFmt w:val="decimal"/>
      <w:isLgl/>
      <w:lvlText w:val="%1.%2.%3.%4.%5.%6.%7.%8.%9."/>
      <w:lvlJc w:val="left"/>
      <w:pPr>
        <w:ind w:left="8268" w:hanging="1800"/>
      </w:pPr>
      <w:rPr>
        <w:rFonts w:hint="default"/>
      </w:rPr>
    </w:lvl>
  </w:abstractNum>
  <w:abstractNum w:abstractNumId="27" w15:restartNumberingAfterBreak="0">
    <w:nsid w:val="79D521AE"/>
    <w:multiLevelType w:val="multilevel"/>
    <w:tmpl w:val="852ED4B6"/>
    <w:lvl w:ilvl="0">
      <w:start w:val="5"/>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num w:numId="1" w16cid:durableId="727219961">
    <w:abstractNumId w:val="4"/>
  </w:num>
  <w:num w:numId="2" w16cid:durableId="397363615">
    <w:abstractNumId w:val="16"/>
  </w:num>
  <w:num w:numId="3" w16cid:durableId="1492985098">
    <w:abstractNumId w:val="14"/>
  </w:num>
  <w:num w:numId="4" w16cid:durableId="1117876179">
    <w:abstractNumId w:val="24"/>
  </w:num>
  <w:num w:numId="5" w16cid:durableId="1492019756">
    <w:abstractNumId w:val="0"/>
  </w:num>
  <w:num w:numId="6" w16cid:durableId="1182622710">
    <w:abstractNumId w:val="20"/>
  </w:num>
  <w:num w:numId="7" w16cid:durableId="428820478">
    <w:abstractNumId w:val="11"/>
  </w:num>
  <w:num w:numId="8" w16cid:durableId="1895965948">
    <w:abstractNumId w:val="18"/>
  </w:num>
  <w:num w:numId="9" w16cid:durableId="98455957">
    <w:abstractNumId w:val="22"/>
  </w:num>
  <w:num w:numId="10" w16cid:durableId="1281379305">
    <w:abstractNumId w:val="8"/>
  </w:num>
  <w:num w:numId="11" w16cid:durableId="845635203">
    <w:abstractNumId w:val="10"/>
  </w:num>
  <w:num w:numId="12" w16cid:durableId="538125639">
    <w:abstractNumId w:val="17"/>
  </w:num>
  <w:num w:numId="13" w16cid:durableId="48840875">
    <w:abstractNumId w:val="13"/>
  </w:num>
  <w:num w:numId="14" w16cid:durableId="2145809724">
    <w:abstractNumId w:val="7"/>
  </w:num>
  <w:num w:numId="15" w16cid:durableId="889416556">
    <w:abstractNumId w:val="27"/>
  </w:num>
  <w:num w:numId="16" w16cid:durableId="696471329">
    <w:abstractNumId w:val="9"/>
  </w:num>
  <w:num w:numId="17" w16cid:durableId="171261940">
    <w:abstractNumId w:val="1"/>
  </w:num>
  <w:num w:numId="18" w16cid:durableId="1781413375">
    <w:abstractNumId w:val="25"/>
  </w:num>
  <w:num w:numId="19" w16cid:durableId="427776608">
    <w:abstractNumId w:val="26"/>
  </w:num>
  <w:num w:numId="20" w16cid:durableId="918099585">
    <w:abstractNumId w:val="5"/>
  </w:num>
  <w:num w:numId="21" w16cid:durableId="1767538268">
    <w:abstractNumId w:val="19"/>
  </w:num>
  <w:num w:numId="22" w16cid:durableId="1879467999">
    <w:abstractNumId w:val="2"/>
  </w:num>
  <w:num w:numId="23" w16cid:durableId="114907972">
    <w:abstractNumId w:val="21"/>
  </w:num>
  <w:num w:numId="24" w16cid:durableId="178088459">
    <w:abstractNumId w:val="12"/>
  </w:num>
  <w:num w:numId="25" w16cid:durableId="122433352">
    <w:abstractNumId w:val="6"/>
  </w:num>
  <w:num w:numId="26" w16cid:durableId="615527819">
    <w:abstractNumId w:val="15"/>
  </w:num>
  <w:num w:numId="27" w16cid:durableId="1896352853">
    <w:abstractNumId w:val="23"/>
  </w:num>
  <w:num w:numId="28" w16cid:durableId="146927955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43426"/>
    <w:rsid w:val="00050593"/>
    <w:rsid w:val="00057534"/>
    <w:rsid w:val="000811C9"/>
    <w:rsid w:val="000F402F"/>
    <w:rsid w:val="00102673"/>
    <w:rsid w:val="001A4AAD"/>
    <w:rsid w:val="00201F60"/>
    <w:rsid w:val="002311CE"/>
    <w:rsid w:val="00260D91"/>
    <w:rsid w:val="00271C29"/>
    <w:rsid w:val="002B6007"/>
    <w:rsid w:val="002C7FC3"/>
    <w:rsid w:val="002F4FEA"/>
    <w:rsid w:val="002F6393"/>
    <w:rsid w:val="002F71AA"/>
    <w:rsid w:val="00315069"/>
    <w:rsid w:val="003A3666"/>
    <w:rsid w:val="003C78CB"/>
    <w:rsid w:val="003F214D"/>
    <w:rsid w:val="0041077E"/>
    <w:rsid w:val="00421E1F"/>
    <w:rsid w:val="00474BAD"/>
    <w:rsid w:val="004E1881"/>
    <w:rsid w:val="004F51BC"/>
    <w:rsid w:val="005006E2"/>
    <w:rsid w:val="0054123C"/>
    <w:rsid w:val="005442C4"/>
    <w:rsid w:val="00574FDB"/>
    <w:rsid w:val="00581FCC"/>
    <w:rsid w:val="005E6070"/>
    <w:rsid w:val="005E6C38"/>
    <w:rsid w:val="00627303"/>
    <w:rsid w:val="0063372B"/>
    <w:rsid w:val="00671945"/>
    <w:rsid w:val="006C5B5F"/>
    <w:rsid w:val="006C76BD"/>
    <w:rsid w:val="006D65EC"/>
    <w:rsid w:val="006E4E5A"/>
    <w:rsid w:val="00765B50"/>
    <w:rsid w:val="007A4F9D"/>
    <w:rsid w:val="007D2708"/>
    <w:rsid w:val="007D527F"/>
    <w:rsid w:val="007E0BD8"/>
    <w:rsid w:val="00822124"/>
    <w:rsid w:val="00870CB7"/>
    <w:rsid w:val="0089567D"/>
    <w:rsid w:val="00926CD5"/>
    <w:rsid w:val="00933056"/>
    <w:rsid w:val="00934F9A"/>
    <w:rsid w:val="0093570B"/>
    <w:rsid w:val="009854B6"/>
    <w:rsid w:val="009C656D"/>
    <w:rsid w:val="009D2CCD"/>
    <w:rsid w:val="009D675B"/>
    <w:rsid w:val="00A27F56"/>
    <w:rsid w:val="00AD3838"/>
    <w:rsid w:val="00AD497E"/>
    <w:rsid w:val="00AE19BC"/>
    <w:rsid w:val="00AF5F00"/>
    <w:rsid w:val="00B01411"/>
    <w:rsid w:val="00B21E4C"/>
    <w:rsid w:val="00B74547"/>
    <w:rsid w:val="00BA6F24"/>
    <w:rsid w:val="00BB6D6E"/>
    <w:rsid w:val="00C153F8"/>
    <w:rsid w:val="00C32BD1"/>
    <w:rsid w:val="00C837E6"/>
    <w:rsid w:val="00CA43BF"/>
    <w:rsid w:val="00CD6EC5"/>
    <w:rsid w:val="00CF5CC6"/>
    <w:rsid w:val="00D06FE1"/>
    <w:rsid w:val="00D21FBE"/>
    <w:rsid w:val="00D307D8"/>
    <w:rsid w:val="00D73579"/>
    <w:rsid w:val="00D8149E"/>
    <w:rsid w:val="00D919DE"/>
    <w:rsid w:val="00DB4A91"/>
    <w:rsid w:val="00DC4A13"/>
    <w:rsid w:val="00E26533"/>
    <w:rsid w:val="00E8130A"/>
    <w:rsid w:val="00E84BFE"/>
    <w:rsid w:val="00F673EE"/>
    <w:rsid w:val="00F74E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C9A50"/>
  <w15:docId w15:val="{F718589F-0670-4916-95E2-F567709B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paragraph" w:styleId="Heading1">
    <w:name w:val="heading 1"/>
    <w:basedOn w:val="Normal"/>
    <w:link w:val="Heading1Char"/>
    <w:uiPriority w:val="9"/>
    <w:qFormat/>
    <w:rsid w:val="00AE19BC"/>
    <w:pPr>
      <w:spacing w:before="100" w:beforeAutospacing="1" w:after="100" w:afterAutospacing="1" w:line="240" w:lineRule="auto"/>
      <w:ind w:left="0"/>
      <w:outlineLvl w:val="0"/>
    </w:pPr>
    <w:rPr>
      <w:rFonts w:ascii="Times New Roman" w:eastAsia="Times New Roman" w:hAnsi="Times New Roman" w:cs="Times New Roman"/>
      <w:b/>
      <w:bCs/>
      <w:kern w:val="36"/>
      <w:sz w:val="48"/>
      <w:szCs w:val="48"/>
      <w:lang w:eastAsia="et-EE"/>
    </w:rPr>
  </w:style>
  <w:style w:type="paragraph" w:styleId="Heading2">
    <w:name w:val="heading 2"/>
    <w:basedOn w:val="Normal"/>
    <w:next w:val="Normal"/>
    <w:link w:val="Heading2Char"/>
    <w:uiPriority w:val="9"/>
    <w:unhideWhenUsed/>
    <w:qFormat/>
    <w:rsid w:val="00AE19BC"/>
    <w:pPr>
      <w:keepNext/>
      <w:keepLines/>
      <w:spacing w:before="200" w:after="0"/>
      <w:ind w:left="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19BC"/>
    <w:pPr>
      <w:keepNext/>
      <w:keepLines/>
      <w:spacing w:before="200" w:after="0"/>
      <w:ind w:left="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customStyle="1" w:styleId="Heading1Char">
    <w:name w:val="Heading 1 Char"/>
    <w:basedOn w:val="DefaultParagraphFont"/>
    <w:link w:val="Heading1"/>
    <w:uiPriority w:val="9"/>
    <w:rsid w:val="00AE19BC"/>
    <w:rPr>
      <w:rFonts w:ascii="Times New Roman" w:eastAsia="Times New Roman" w:hAnsi="Times New Roman" w:cs="Times New Roman"/>
      <w:b/>
      <w:bCs/>
      <w:kern w:val="36"/>
      <w:sz w:val="48"/>
      <w:szCs w:val="48"/>
      <w:lang w:eastAsia="et-EE"/>
    </w:rPr>
  </w:style>
  <w:style w:type="character" w:customStyle="1" w:styleId="Heading2Char">
    <w:name w:val="Heading 2 Char"/>
    <w:basedOn w:val="DefaultParagraphFont"/>
    <w:link w:val="Heading2"/>
    <w:uiPriority w:val="9"/>
    <w:rsid w:val="00AE19B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19BC"/>
    <w:rPr>
      <w:rFonts w:asciiTheme="majorHAnsi" w:eastAsiaTheme="majorEastAsia" w:hAnsiTheme="majorHAnsi" w:cstheme="majorBidi"/>
      <w:b/>
      <w:bCs/>
      <w:color w:val="4F81BD" w:themeColor="accent1"/>
    </w:rPr>
  </w:style>
  <w:style w:type="numbering" w:customStyle="1" w:styleId="NoList1">
    <w:name w:val="No List1"/>
    <w:next w:val="NoList"/>
    <w:uiPriority w:val="99"/>
    <w:semiHidden/>
    <w:unhideWhenUsed/>
    <w:rsid w:val="00AE19BC"/>
  </w:style>
  <w:style w:type="paragraph" w:styleId="ListParagraph">
    <w:name w:val="List Paragraph"/>
    <w:basedOn w:val="Normal"/>
    <w:uiPriority w:val="34"/>
    <w:qFormat/>
    <w:rsid w:val="00AE19BC"/>
    <w:pPr>
      <w:ind w:left="720"/>
      <w:contextualSpacing/>
    </w:pPr>
  </w:style>
  <w:style w:type="character" w:styleId="CommentReference">
    <w:name w:val="annotation reference"/>
    <w:basedOn w:val="DefaultParagraphFont"/>
    <w:uiPriority w:val="99"/>
    <w:unhideWhenUsed/>
    <w:rsid w:val="00AE19BC"/>
    <w:rPr>
      <w:sz w:val="16"/>
      <w:szCs w:val="16"/>
    </w:rPr>
  </w:style>
  <w:style w:type="paragraph" w:styleId="CommentText">
    <w:name w:val="annotation text"/>
    <w:basedOn w:val="Normal"/>
    <w:link w:val="CommentTextChar"/>
    <w:uiPriority w:val="99"/>
    <w:unhideWhenUsed/>
    <w:rsid w:val="00AE19BC"/>
    <w:pPr>
      <w:spacing w:line="240" w:lineRule="auto"/>
      <w:ind w:left="0"/>
    </w:pPr>
    <w:rPr>
      <w:sz w:val="20"/>
      <w:szCs w:val="20"/>
    </w:rPr>
  </w:style>
  <w:style w:type="character" w:customStyle="1" w:styleId="CommentTextChar">
    <w:name w:val="Comment Text Char"/>
    <w:basedOn w:val="DefaultParagraphFont"/>
    <w:link w:val="CommentText"/>
    <w:uiPriority w:val="99"/>
    <w:rsid w:val="00AE19BC"/>
    <w:rPr>
      <w:sz w:val="20"/>
      <w:szCs w:val="20"/>
    </w:rPr>
  </w:style>
  <w:style w:type="paragraph" w:styleId="CommentSubject">
    <w:name w:val="annotation subject"/>
    <w:basedOn w:val="CommentText"/>
    <w:next w:val="CommentText"/>
    <w:link w:val="CommentSubjectChar"/>
    <w:uiPriority w:val="99"/>
    <w:semiHidden/>
    <w:unhideWhenUsed/>
    <w:rsid w:val="00AE19BC"/>
    <w:rPr>
      <w:b/>
      <w:bCs/>
    </w:rPr>
  </w:style>
  <w:style w:type="character" w:customStyle="1" w:styleId="CommentSubjectChar">
    <w:name w:val="Comment Subject Char"/>
    <w:basedOn w:val="CommentTextChar"/>
    <w:link w:val="CommentSubject"/>
    <w:uiPriority w:val="99"/>
    <w:semiHidden/>
    <w:rsid w:val="00AE19BC"/>
    <w:rPr>
      <w:b/>
      <w:bCs/>
      <w:sz w:val="20"/>
      <w:szCs w:val="20"/>
    </w:rPr>
  </w:style>
  <w:style w:type="paragraph" w:styleId="NoSpacing">
    <w:name w:val="No Spacing"/>
    <w:uiPriority w:val="1"/>
    <w:qFormat/>
    <w:rsid w:val="00AE19BC"/>
    <w:pPr>
      <w:spacing w:after="0" w:line="240" w:lineRule="auto"/>
    </w:pPr>
    <w:rPr>
      <w:rFonts w:ascii="Calibri" w:eastAsia="Calibri" w:hAnsi="Calibri" w:cs="Times New Roman"/>
    </w:rPr>
  </w:style>
  <w:style w:type="paragraph" w:styleId="NormalWeb">
    <w:name w:val="Normal (Web)"/>
    <w:basedOn w:val="Normal"/>
    <w:uiPriority w:val="99"/>
    <w:unhideWhenUsed/>
    <w:rsid w:val="00AE19BC"/>
    <w:pPr>
      <w:spacing w:before="240" w:after="100" w:afterAutospacing="1" w:line="240" w:lineRule="auto"/>
      <w:ind w:left="0"/>
    </w:pPr>
    <w:rPr>
      <w:rFonts w:ascii="Times New Roman" w:eastAsia="Times New Roman" w:hAnsi="Times New Roman" w:cs="Times New Roman"/>
      <w:sz w:val="24"/>
      <w:szCs w:val="24"/>
      <w:lang w:eastAsia="et-EE"/>
    </w:rPr>
  </w:style>
  <w:style w:type="character" w:styleId="Hyperlink">
    <w:name w:val="Hyperlink"/>
    <w:basedOn w:val="DefaultParagraphFont"/>
    <w:uiPriority w:val="99"/>
    <w:rsid w:val="00AE19BC"/>
    <w:rPr>
      <w:rFonts w:cs="Times New Roman"/>
      <w:color w:val="777777"/>
      <w:u w:val="none"/>
      <w:effect w:val="non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 Char1,Märk,o"/>
    <w:basedOn w:val="Normal"/>
    <w:link w:val="FootnoteTextChar"/>
    <w:uiPriority w:val="99"/>
    <w:unhideWhenUsed/>
    <w:qFormat/>
    <w:rsid w:val="00AE19BC"/>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Märk Char,o Char"/>
    <w:basedOn w:val="DefaultParagraphFont"/>
    <w:link w:val="FootnoteText"/>
    <w:uiPriority w:val="99"/>
    <w:rsid w:val="00AE19BC"/>
    <w:rPr>
      <w:rFonts w:ascii="Times New Roman" w:eastAsia="Times New Roman" w:hAnsi="Times New Roman" w:cs="Times New Roman"/>
      <w:sz w:val="20"/>
      <w:szCs w:val="20"/>
      <w:lang w:val="en-GB"/>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iPriority w:val="99"/>
    <w:unhideWhenUsed/>
    <w:qFormat/>
    <w:rsid w:val="00AE19BC"/>
    <w:rPr>
      <w:vertAlign w:val="superscript"/>
    </w:rPr>
  </w:style>
  <w:style w:type="character" w:customStyle="1" w:styleId="mm">
    <w:name w:val="mm"/>
    <w:basedOn w:val="DefaultParagraphFont"/>
    <w:rsid w:val="00AE19BC"/>
  </w:style>
  <w:style w:type="character" w:styleId="Strong">
    <w:name w:val="Strong"/>
    <w:basedOn w:val="DefaultParagraphFont"/>
    <w:uiPriority w:val="22"/>
    <w:qFormat/>
    <w:rsid w:val="00AE19BC"/>
    <w:rPr>
      <w:b/>
      <w:bCs/>
    </w:rPr>
  </w:style>
  <w:style w:type="character" w:customStyle="1" w:styleId="tyhik">
    <w:name w:val="tyhik"/>
    <w:basedOn w:val="DefaultParagraphFont"/>
    <w:rsid w:val="00AE19BC"/>
  </w:style>
  <w:style w:type="paragraph" w:styleId="EndnoteText">
    <w:name w:val="endnote text"/>
    <w:basedOn w:val="Normal"/>
    <w:link w:val="EndnoteTextChar"/>
    <w:uiPriority w:val="99"/>
    <w:semiHidden/>
    <w:unhideWhenUsed/>
    <w:rsid w:val="00AE19BC"/>
    <w:pPr>
      <w:spacing w:after="0" w:line="240" w:lineRule="auto"/>
      <w:ind w:left="0"/>
    </w:pPr>
    <w:rPr>
      <w:sz w:val="20"/>
      <w:szCs w:val="20"/>
    </w:rPr>
  </w:style>
  <w:style w:type="character" w:customStyle="1" w:styleId="EndnoteTextChar">
    <w:name w:val="Endnote Text Char"/>
    <w:basedOn w:val="DefaultParagraphFont"/>
    <w:link w:val="EndnoteText"/>
    <w:uiPriority w:val="99"/>
    <w:semiHidden/>
    <w:rsid w:val="00AE19BC"/>
    <w:rPr>
      <w:sz w:val="20"/>
      <w:szCs w:val="20"/>
    </w:rPr>
  </w:style>
  <w:style w:type="character" w:styleId="EndnoteReference">
    <w:name w:val="endnote reference"/>
    <w:basedOn w:val="DefaultParagraphFont"/>
    <w:uiPriority w:val="99"/>
    <w:semiHidden/>
    <w:unhideWhenUsed/>
    <w:rsid w:val="00AE19BC"/>
    <w:rPr>
      <w:vertAlign w:val="superscript"/>
    </w:rPr>
  </w:style>
  <w:style w:type="paragraph" w:styleId="Revision">
    <w:name w:val="Revision"/>
    <w:hidden/>
    <w:uiPriority w:val="99"/>
    <w:semiHidden/>
    <w:rsid w:val="00AE19BC"/>
    <w:pPr>
      <w:spacing w:after="0" w:line="240" w:lineRule="auto"/>
    </w:pPr>
  </w:style>
  <w:style w:type="character" w:styleId="FollowedHyperlink">
    <w:name w:val="FollowedHyperlink"/>
    <w:basedOn w:val="DefaultParagraphFont"/>
    <w:uiPriority w:val="99"/>
    <w:semiHidden/>
    <w:unhideWhenUsed/>
    <w:rsid w:val="00AE19BC"/>
    <w:rPr>
      <w:color w:val="800080" w:themeColor="followedHyperlink"/>
      <w:u w:val="single"/>
    </w:rPr>
  </w:style>
  <w:style w:type="character" w:customStyle="1" w:styleId="UnresolvedMention1">
    <w:name w:val="Unresolved Mention1"/>
    <w:basedOn w:val="DefaultParagraphFont"/>
    <w:uiPriority w:val="99"/>
    <w:semiHidden/>
    <w:unhideWhenUsed/>
    <w:rsid w:val="00AE19BC"/>
    <w:rPr>
      <w:color w:val="605E5C"/>
      <w:shd w:val="clear" w:color="auto" w:fill="E1DFDD"/>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AE19BC"/>
    <w:pPr>
      <w:spacing w:before="240" w:after="160" w:line="240" w:lineRule="exact"/>
      <w:ind w:left="0"/>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7" Type="http://schemas.openxmlformats.org/officeDocument/2006/relationships/hyperlink" Target="https://eur-lex.europa.eu/legal-content/ET/TXT/HTML/?uri=CELEX:02016R0679-20160504&amp;from=EN"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eur-lex.europa.eu/legal-content/ET/TXT/?uri=CELEX%3A32019R1896&amp;qid=1669883619442" TargetMode="External"/><Relationship Id="rId5" Type="http://schemas.openxmlformats.org/officeDocument/2006/relationships/hyperlink" Target="https://www.riigiteataja.ee/akt/117052022013"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2AA56-7A96-4631-B6FB-03ED0AB81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4720</Words>
  <Characters>27376</Characters>
  <Application>Microsoft Office Word</Application>
  <DocSecurity>0</DocSecurity>
  <Lines>228</Lines>
  <Paragraphs>64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32032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3</cp:revision>
  <dcterms:created xsi:type="dcterms:W3CDTF">2024-03-26T10:23:00Z</dcterms:created>
  <dcterms:modified xsi:type="dcterms:W3CDTF">2024-03-26T10:33:00Z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